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DECD66" w14:textId="77777777" w:rsidR="00EB2467" w:rsidRPr="00AF7B84" w:rsidRDefault="00684C72">
      <w:pPr>
        <w:spacing w:after="115" w:line="259" w:lineRule="auto"/>
        <w:rPr>
          <w:rFonts w:ascii="Arial" w:hAnsi="Arial" w:cs="Arial"/>
          <w:b/>
          <w:sz w:val="36"/>
        </w:rPr>
      </w:pPr>
      <w:r w:rsidRPr="00745EFE">
        <w:rPr>
          <w:noProof/>
          <w:color w:val="11306E"/>
        </w:rPr>
        <mc:AlternateContent>
          <mc:Choice Requires="wps">
            <w:drawing>
              <wp:anchor distT="0" distB="0" distL="114300" distR="114300" simplePos="0" relativeHeight="251658240" behindDoc="0" locked="0" layoutInCell="1" allowOverlap="1" wp14:anchorId="04FDA9D6" wp14:editId="1269304A">
                <wp:simplePos x="0" y="0"/>
                <wp:positionH relativeFrom="column">
                  <wp:posOffset>2322195</wp:posOffset>
                </wp:positionH>
                <wp:positionV relativeFrom="paragraph">
                  <wp:posOffset>1228725</wp:posOffset>
                </wp:positionV>
                <wp:extent cx="3410585" cy="665480"/>
                <wp:effectExtent l="0" t="0" r="0" b="0"/>
                <wp:wrapNone/>
                <wp:docPr id="1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1A474E70" w14:textId="77777777" w:rsidR="00E10089" w:rsidRPr="000D7753" w:rsidRDefault="00E10089" w:rsidP="00F676F4">
                            <w:pPr>
                              <w:spacing w:line="259" w:lineRule="auto"/>
                              <w:rPr>
                                <w:rFonts w:ascii="Open sans" w:hAnsi="Open sans"/>
                                <w:color w:val="FFFFFF"/>
                                <w:sz w:val="50"/>
                                <w:szCs w:val="70"/>
                              </w:rPr>
                            </w:pPr>
                            <w:r w:rsidRPr="000D7753">
                              <w:rPr>
                                <w:rFonts w:ascii="Open sans" w:hAnsi="Open sans"/>
                                <w:b/>
                                <w:color w:val="FFFFFF"/>
                                <w:w w:val="124"/>
                                <w:sz w:val="50"/>
                                <w:szCs w:val="70"/>
                              </w:rPr>
                              <w:t xml:space="preserve"> FEPZ 2021-2027</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04FDA9D6" id="Rectangle 866" o:spid="_x0000_s1026" style="position:absolute;left:0;text-align:left;margin-left:182.85pt;margin-top:96.75pt;width:268.55pt;height:5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" filled="f" stroked="f">
                <v:textbox inset="0,0,0,0">
                  <w:txbxContent>
                    <w:p w14:paraId="1A474E70" w14:textId="77777777" w:rsidR="00E10089" w:rsidRPr="000D7753" w:rsidRDefault="00E10089" w:rsidP="00F676F4">
                      <w:pPr>
                        <w:spacing w:line="259" w:lineRule="auto"/>
                        <w:rPr>
                          <w:rFonts w:ascii="Open sans" w:hAnsi="Open sans"/>
                          <w:color w:val="FFFFFF"/>
                          <w:sz w:val="50"/>
                          <w:szCs w:val="70"/>
                        </w:rPr>
                      </w:pPr>
                      <w:r w:rsidRPr="000D7753">
                        <w:rPr>
                          <w:rFonts w:ascii="Open sans" w:hAnsi="Open sans"/>
                          <w:b/>
                          <w:color w:val="FFFFFF"/>
                          <w:w w:val="124"/>
                          <w:sz w:val="50"/>
                          <w:szCs w:val="70"/>
                        </w:rPr>
                        <w:t xml:space="preserve"> FEPZ 2021-2027</w:t>
                      </w:r>
                    </w:p>
                  </w:txbxContent>
                </v:textbox>
              </v:rect>
            </w:pict>
          </mc:Fallback>
        </mc:AlternateContent>
      </w:r>
      <w:r w:rsidRPr="00745EFE">
        <w:rPr>
          <w:noProof/>
          <w:color w:val="11306E"/>
        </w:rPr>
        <mc:AlternateContent>
          <mc:Choice Requires="wpg">
            <w:drawing>
              <wp:anchor distT="0" distB="0" distL="114300" distR="114300" simplePos="0" relativeHeight="251657216" behindDoc="0" locked="0" layoutInCell="1" allowOverlap="1" wp14:anchorId="686E4D8A" wp14:editId="6AA18BFC">
                <wp:simplePos x="0" y="0"/>
                <wp:positionH relativeFrom="page">
                  <wp:posOffset>0</wp:posOffset>
                </wp:positionH>
                <wp:positionV relativeFrom="page">
                  <wp:posOffset>0</wp:posOffset>
                </wp:positionV>
                <wp:extent cx="7775575" cy="453580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35805"/>
                          <a:chOff x="0" y="0"/>
                          <a:chExt cx="77759" cy="45360"/>
                        </a:xfrm>
                      </wpg:grpSpPr>
                      <wps:wsp>
                        <wps:cNvPr id="2" name="Shape 964"/>
                        <wps:cNvSpPr>
                          <a:spLocks/>
                        </wps:cNvSpPr>
                        <wps:spPr bwMode="auto">
                          <a:xfrm>
                            <a:off x="19440" y="19440"/>
                            <a:ext cx="58319" cy="25920"/>
                          </a:xfrm>
                          <a:custGeom>
                            <a:avLst/>
                            <a:gdLst>
                              <a:gd name="T0" fmla="*/ 0 w 5831993"/>
                              <a:gd name="T1" fmla="*/ 0 h 2592007"/>
                              <a:gd name="T2" fmla="*/ 5831993 w 5831993"/>
                              <a:gd name="T3" fmla="*/ 0 h 2592007"/>
                              <a:gd name="T4" fmla="*/ 5831993 w 5831993"/>
                              <a:gd name="T5" fmla="*/ 2592007 h 2592007"/>
                              <a:gd name="T6" fmla="*/ 0 w 5831993"/>
                              <a:gd name="T7" fmla="*/ 2592007 h 2592007"/>
                              <a:gd name="T8" fmla="*/ 0 w 5831993"/>
                              <a:gd name="T9" fmla="*/ 0 h 2592007"/>
                              <a:gd name="T10" fmla="*/ 0 w 5831993"/>
                              <a:gd name="T11" fmla="*/ 0 h 2592007"/>
                              <a:gd name="T12" fmla="*/ 5831993 w 5831993"/>
                              <a:gd name="T13" fmla="*/ 2592007 h 2592007"/>
                            </a:gdLst>
                            <a:ahLst/>
                            <a:cxnLst>
                              <a:cxn ang="0">
                                <a:pos x="T0" y="T1"/>
                              </a:cxn>
                              <a:cxn ang="0">
                                <a:pos x="T2" y="T3"/>
                              </a:cxn>
                              <a:cxn ang="0">
                                <a:pos x="T4" y="T5"/>
                              </a:cxn>
                              <a:cxn ang="0">
                                <a:pos x="T6" y="T7"/>
                              </a:cxn>
                              <a:cxn ang="0">
                                <a:pos x="T8" y="T9"/>
                              </a:cxn>
                            </a:cxnLst>
                            <a:rect l="T10" t="T11" r="T12" b="T13"/>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29388" w14:textId="77777777" w:rsidR="00E10089" w:rsidRDefault="00E10089">
                              <w:pPr>
                                <w:spacing w:line="259" w:lineRule="auto"/>
                              </w:pPr>
                              <w:r>
                                <w:rPr>
                                  <w:b/>
                                  <w:color w:val="2B3160"/>
                                  <w:sz w:val="72"/>
                                </w:rPr>
                                <w:t xml:space="preserve"> </w:t>
                              </w:r>
                            </w:p>
                          </w:txbxContent>
                        </wps:txbx>
                        <wps:bodyPr rot="0" vert="horz" wrap="square" lIns="0" tIns="0" rIns="0" bIns="0" anchor="t" anchorCtr="0" upright="1">
                          <a:noAutofit/>
                        </wps:bodyPr>
                      </wps:wsp>
                      <wps:wsp>
                        <wps:cNvPr id="4" name="Shape 965"/>
                        <wps:cNvSpPr>
                          <a:spLocks/>
                        </wps:cNvSpPr>
                        <wps:spPr bwMode="auto">
                          <a:xfrm>
                            <a:off x="0" y="0"/>
                            <a:ext cx="66959" cy="28079"/>
                          </a:xfrm>
                          <a:custGeom>
                            <a:avLst/>
                            <a:gdLst>
                              <a:gd name="T0" fmla="*/ 0 w 6695999"/>
                              <a:gd name="T1" fmla="*/ 0 h 2807995"/>
                              <a:gd name="T2" fmla="*/ 6695999 w 6695999"/>
                              <a:gd name="T3" fmla="*/ 0 h 2807995"/>
                              <a:gd name="T4" fmla="*/ 6695999 w 6695999"/>
                              <a:gd name="T5" fmla="*/ 2807995 h 2807995"/>
                              <a:gd name="T6" fmla="*/ 0 w 6695999"/>
                              <a:gd name="T7" fmla="*/ 2807995 h 2807995"/>
                              <a:gd name="T8" fmla="*/ 0 w 6695999"/>
                              <a:gd name="T9" fmla="*/ 0 h 2807995"/>
                              <a:gd name="T10" fmla="*/ 0 w 6695999"/>
                              <a:gd name="T11" fmla="*/ 0 h 2807995"/>
                              <a:gd name="T12" fmla="*/ 6695999 w 6695999"/>
                              <a:gd name="T13" fmla="*/ 2807995 h 2807995"/>
                            </a:gdLst>
                            <a:ahLst/>
                            <a:cxnLst>
                              <a:cxn ang="0">
                                <a:pos x="T0" y="T1"/>
                              </a:cxn>
                              <a:cxn ang="0">
                                <a:pos x="T2" y="T3"/>
                              </a:cxn>
                              <a:cxn ang="0">
                                <a:pos x="T4" y="T5"/>
                              </a:cxn>
                              <a:cxn ang="0">
                                <a:pos x="T6" y="T7"/>
                              </a:cxn>
                              <a:cxn ang="0">
                                <a:pos x="T8" y="T9"/>
                              </a:cxn>
                            </a:cxnLst>
                            <a:rect l="T10" t="T11" r="T12" b="T13"/>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 name="Shape 966"/>
                        <wps:cNvSpPr>
                          <a:spLocks/>
                        </wps:cNvSpPr>
                        <wps:spPr bwMode="auto">
                          <a:xfrm>
                            <a:off x="19440" y="19439"/>
                            <a:ext cx="12959" cy="8640"/>
                          </a:xfrm>
                          <a:custGeom>
                            <a:avLst/>
                            <a:gdLst>
                              <a:gd name="T0" fmla="*/ 0 w 1295997"/>
                              <a:gd name="T1" fmla="*/ 0 h 863994"/>
                              <a:gd name="T2" fmla="*/ 1295997 w 1295997"/>
                              <a:gd name="T3" fmla="*/ 0 h 863994"/>
                              <a:gd name="T4" fmla="*/ 1295997 w 1295997"/>
                              <a:gd name="T5" fmla="*/ 863994 h 863994"/>
                              <a:gd name="T6" fmla="*/ 0 w 1295997"/>
                              <a:gd name="T7" fmla="*/ 863994 h 863994"/>
                              <a:gd name="T8" fmla="*/ 0 w 1295997"/>
                              <a:gd name="T9" fmla="*/ 0 h 863994"/>
                              <a:gd name="T10" fmla="*/ 0 w 1295997"/>
                              <a:gd name="T11" fmla="*/ 0 h 863994"/>
                              <a:gd name="T12" fmla="*/ 1295997 w 1295997"/>
                              <a:gd name="T13" fmla="*/ 863994 h 863994"/>
                            </a:gdLst>
                            <a:ahLst/>
                            <a:cxnLst>
                              <a:cxn ang="0">
                                <a:pos x="T0" y="T1"/>
                              </a:cxn>
                              <a:cxn ang="0">
                                <a:pos x="T2" y="T3"/>
                              </a:cxn>
                              <a:cxn ang="0">
                                <a:pos x="T4" y="T5"/>
                              </a:cxn>
                              <a:cxn ang="0">
                                <a:pos x="T6" y="T7"/>
                              </a:cxn>
                              <a:cxn ang="0">
                                <a:pos x="T8" y="T9"/>
                              </a:cxn>
                            </a:cxnLst>
                            <a:rect l="T10" t="T11" r="T12" b="T13"/>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7"/>
                        <wps:cNvSpPr>
                          <a:spLocks/>
                        </wps:cNvSpPr>
                        <wps:spPr bwMode="auto">
                          <a:xfrm>
                            <a:off x="32399" y="19439"/>
                            <a:ext cx="34560" cy="8640"/>
                          </a:xfrm>
                          <a:custGeom>
                            <a:avLst/>
                            <a:gdLst>
                              <a:gd name="T0" fmla="*/ 0 w 3456001"/>
                              <a:gd name="T1" fmla="*/ 0 h 863994"/>
                              <a:gd name="T2" fmla="*/ 3456001 w 3456001"/>
                              <a:gd name="T3" fmla="*/ 0 h 863994"/>
                              <a:gd name="T4" fmla="*/ 3456001 w 3456001"/>
                              <a:gd name="T5" fmla="*/ 863994 h 863994"/>
                              <a:gd name="T6" fmla="*/ 0 w 3456001"/>
                              <a:gd name="T7" fmla="*/ 863994 h 863994"/>
                              <a:gd name="T8" fmla="*/ 0 w 3456001"/>
                              <a:gd name="T9" fmla="*/ 0 h 863994"/>
                              <a:gd name="T10" fmla="*/ 0 w 3456001"/>
                              <a:gd name="T11" fmla="*/ 0 h 863994"/>
                              <a:gd name="T12" fmla="*/ 3456001 w 3456001"/>
                              <a:gd name="T13" fmla="*/ 863994 h 863994"/>
                            </a:gdLst>
                            <a:ahLst/>
                            <a:cxnLst>
                              <a:cxn ang="0">
                                <a:pos x="T0" y="T1"/>
                              </a:cxn>
                              <a:cxn ang="0">
                                <a:pos x="T2" y="T3"/>
                              </a:cxn>
                              <a:cxn ang="0">
                                <a:pos x="T4" y="T5"/>
                              </a:cxn>
                              <a:cxn ang="0">
                                <a:pos x="T6" y="T7"/>
                              </a:cxn>
                              <a:cxn ang="0">
                                <a:pos x="T8" y="T9"/>
                              </a:cxn>
                            </a:cxnLst>
                            <a:rect l="T10" t="T11" r="T12" b="T13"/>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161"/>
                        <wps:cNvSpPr>
                          <a:spLocks/>
                        </wps:cNvSpPr>
                        <wps:spPr bwMode="auto">
                          <a:xfrm>
                            <a:off x="24808" y="19440"/>
                            <a:ext cx="6823" cy="4189"/>
                          </a:xfrm>
                          <a:custGeom>
                            <a:avLst/>
                            <a:gdLst>
                              <a:gd name="T0" fmla="*/ 170967 w 682282"/>
                              <a:gd name="T1" fmla="*/ 0 h 418922"/>
                              <a:gd name="T2" fmla="*/ 507454 w 682282"/>
                              <a:gd name="T3" fmla="*/ 0 h 418922"/>
                              <a:gd name="T4" fmla="*/ 682282 w 682282"/>
                              <a:gd name="T5" fmla="*/ 79096 h 418922"/>
                              <a:gd name="T6" fmla="*/ 395338 w 682282"/>
                              <a:gd name="T7" fmla="*/ 200127 h 418922"/>
                              <a:gd name="T8" fmla="*/ 244411 w 682282"/>
                              <a:gd name="T9" fmla="*/ 418922 h 418922"/>
                              <a:gd name="T10" fmla="*/ 187947 w 682282"/>
                              <a:gd name="T11" fmla="*/ 264604 h 418922"/>
                              <a:gd name="T12" fmla="*/ 0 w 682282"/>
                              <a:gd name="T13" fmla="*/ 299339 h 418922"/>
                              <a:gd name="T14" fmla="*/ 169151 w 682282"/>
                              <a:gd name="T15" fmla="*/ 123825 h 418922"/>
                              <a:gd name="T16" fmla="*/ 170967 w 682282"/>
                              <a:gd name="T17" fmla="*/ 0 h 418922"/>
                              <a:gd name="T18" fmla="*/ 0 w 682282"/>
                              <a:gd name="T19" fmla="*/ 0 h 418922"/>
                              <a:gd name="T20" fmla="*/ 682282 w 682282"/>
                              <a:gd name="T21" fmla="*/ 418922 h 4189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2"/>
                        <wps:cNvSpPr>
                          <a:spLocks/>
                        </wps:cNvSpPr>
                        <wps:spPr bwMode="auto">
                          <a:xfrm>
                            <a:off x="23662" y="23629"/>
                            <a:ext cx="6218" cy="4450"/>
                          </a:xfrm>
                          <a:custGeom>
                            <a:avLst/>
                            <a:gdLst>
                              <a:gd name="T0" fmla="*/ 358978 w 621716"/>
                              <a:gd name="T1" fmla="*/ 0 h 445071"/>
                              <a:gd name="T2" fmla="*/ 378041 w 621716"/>
                              <a:gd name="T3" fmla="*/ 195250 h 445071"/>
                              <a:gd name="T4" fmla="*/ 621716 w 621716"/>
                              <a:gd name="T5" fmla="*/ 233528 h 445071"/>
                              <a:gd name="T6" fmla="*/ 363423 w 621716"/>
                              <a:gd name="T7" fmla="*/ 392379 h 445071"/>
                              <a:gd name="T8" fmla="*/ 354379 w 621716"/>
                              <a:gd name="T9" fmla="*/ 416898 h 445071"/>
                              <a:gd name="T10" fmla="*/ 345825 w 621716"/>
                              <a:gd name="T11" fmla="*/ 445071 h 445071"/>
                              <a:gd name="T12" fmla="*/ 28392 w 621716"/>
                              <a:gd name="T13" fmla="*/ 445071 h 445071"/>
                              <a:gd name="T14" fmla="*/ 52827 w 621716"/>
                              <a:gd name="T15" fmla="*/ 401515 h 445071"/>
                              <a:gd name="T16" fmla="*/ 66345 w 621716"/>
                              <a:gd name="T17" fmla="*/ 363842 h 445071"/>
                              <a:gd name="T18" fmla="*/ 0 w 621716"/>
                              <a:gd name="T19" fmla="*/ 220066 h 445071"/>
                              <a:gd name="T20" fmla="*/ 188455 w 621716"/>
                              <a:gd name="T21" fmla="*/ 193840 h 445071"/>
                              <a:gd name="T22" fmla="*/ 358978 w 621716"/>
                              <a:gd name="T23" fmla="*/ 0 h 445071"/>
                              <a:gd name="T24" fmla="*/ 0 w 621716"/>
                              <a:gd name="T25" fmla="*/ 0 h 445071"/>
                              <a:gd name="T26" fmla="*/ 621716 w 621716"/>
                              <a:gd name="T27" fmla="*/ 445071 h 4450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3"/>
                        <wps:cNvSpPr>
                          <a:spLocks/>
                        </wps:cNvSpPr>
                        <wps:spPr bwMode="auto">
                          <a:xfrm>
                            <a:off x="20388" y="22302"/>
                            <a:ext cx="4420" cy="4660"/>
                          </a:xfrm>
                          <a:custGeom>
                            <a:avLst/>
                            <a:gdLst>
                              <a:gd name="T0" fmla="*/ 204407 w 441985"/>
                              <a:gd name="T1" fmla="*/ 0 h 465976"/>
                              <a:gd name="T2" fmla="*/ 204407 w 441985"/>
                              <a:gd name="T3" fmla="*/ 0 h 465976"/>
                              <a:gd name="T4" fmla="*/ 220345 w 441985"/>
                              <a:gd name="T5" fmla="*/ 86601 h 465976"/>
                              <a:gd name="T6" fmla="*/ 264541 w 441985"/>
                              <a:gd name="T7" fmla="*/ 91567 h 465976"/>
                              <a:gd name="T8" fmla="*/ 311175 w 441985"/>
                              <a:gd name="T9" fmla="*/ 96647 h 465976"/>
                              <a:gd name="T10" fmla="*/ 441985 w 441985"/>
                              <a:gd name="T11" fmla="*/ 13106 h 465976"/>
                              <a:gd name="T12" fmla="*/ 441985 w 441985"/>
                              <a:gd name="T13" fmla="*/ 13106 h 465976"/>
                              <a:gd name="T14" fmla="*/ 441985 w 441985"/>
                              <a:gd name="T15" fmla="*/ 13106 h 465976"/>
                              <a:gd name="T16" fmla="*/ 313804 w 441985"/>
                              <a:gd name="T17" fmla="*/ 145986 h 465976"/>
                              <a:gd name="T18" fmla="*/ 303556 w 441985"/>
                              <a:gd name="T19" fmla="*/ 199974 h 465976"/>
                              <a:gd name="T20" fmla="*/ 293294 w 441985"/>
                              <a:gd name="T21" fmla="*/ 254762 h 465976"/>
                              <a:gd name="T22" fmla="*/ 327419 w 441985"/>
                              <a:gd name="T23" fmla="*/ 352781 h 465976"/>
                              <a:gd name="T24" fmla="*/ 327419 w 441985"/>
                              <a:gd name="T25" fmla="*/ 352781 h 465976"/>
                              <a:gd name="T26" fmla="*/ 327419 w 441985"/>
                              <a:gd name="T27" fmla="*/ 352781 h 465976"/>
                              <a:gd name="T28" fmla="*/ 232842 w 441985"/>
                              <a:gd name="T29" fmla="*/ 299542 h 465976"/>
                              <a:gd name="T30" fmla="*/ 183134 w 441985"/>
                              <a:gd name="T31" fmla="*/ 337452 h 465976"/>
                              <a:gd name="T32" fmla="*/ 135496 w 441985"/>
                              <a:gd name="T33" fmla="*/ 373672 h 465976"/>
                              <a:gd name="T34" fmla="*/ 48133 w 441985"/>
                              <a:gd name="T35" fmla="*/ 465976 h 465976"/>
                              <a:gd name="T36" fmla="*/ 48133 w 441985"/>
                              <a:gd name="T37" fmla="*/ 465976 h 465976"/>
                              <a:gd name="T38" fmla="*/ 48133 w 441985"/>
                              <a:gd name="T39" fmla="*/ 465976 h 465976"/>
                              <a:gd name="T40" fmla="*/ 95352 w 441985"/>
                              <a:gd name="T41" fmla="*/ 349047 h 465976"/>
                              <a:gd name="T42" fmla="*/ 84315 w 441985"/>
                              <a:gd name="T43" fmla="*/ 305283 h 465976"/>
                              <a:gd name="T44" fmla="*/ 73749 w 441985"/>
                              <a:gd name="T45" fmla="*/ 262839 h 465976"/>
                              <a:gd name="T46" fmla="*/ 0 w 441985"/>
                              <a:gd name="T47" fmla="*/ 252260 h 465976"/>
                              <a:gd name="T48" fmla="*/ 0 w 441985"/>
                              <a:gd name="T49" fmla="*/ 252260 h 465976"/>
                              <a:gd name="T50" fmla="*/ 0 w 441985"/>
                              <a:gd name="T51" fmla="*/ 252260 h 465976"/>
                              <a:gd name="T52" fmla="*/ 89129 w 441985"/>
                              <a:gd name="T53" fmla="*/ 210566 h 465976"/>
                              <a:gd name="T54" fmla="*/ 132131 w 441985"/>
                              <a:gd name="T55" fmla="*/ 162852 h 465976"/>
                              <a:gd name="T56" fmla="*/ 176581 w 441985"/>
                              <a:gd name="T57" fmla="*/ 113398 h 465976"/>
                              <a:gd name="T58" fmla="*/ 204407 w 441985"/>
                              <a:gd name="T59" fmla="*/ 0 h 465976"/>
                              <a:gd name="T60" fmla="*/ 204407 w 441985"/>
                              <a:gd name="T61" fmla="*/ 0 h 465976"/>
                              <a:gd name="T62" fmla="*/ 0 w 441985"/>
                              <a:gd name="T63" fmla="*/ 0 h 465976"/>
                              <a:gd name="T64" fmla="*/ 441985 w 441985"/>
                              <a:gd name="T65" fmla="*/ 465976 h 4659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T62" t="T63" r="T64" b="T65"/>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AF24D7" w14:textId="77777777" w:rsidR="00E10089" w:rsidRDefault="00E10089">
                              <w:pPr>
                                <w:spacing w:line="259" w:lineRule="auto"/>
                              </w:pPr>
                            </w:p>
                          </w:txbxContent>
                        </wps:txbx>
                        <wps:bodyPr rot="0" vert="horz" wrap="square" lIns="0" tIns="0" rIns="0" bIns="0" anchor="t" anchorCtr="0" upright="1">
                          <a:noAutofit/>
                        </wps:bodyPr>
                      </wps:wsp>
                      <wps:wsp>
                        <wps:cNvPr id="11"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A5199" w14:textId="77777777" w:rsidR="00E10089" w:rsidRPr="00F676F4" w:rsidRDefault="00E10089">
                              <w:pPr>
                                <w:spacing w:line="259" w:lineRule="auto"/>
                                <w:rPr>
                                  <w:rFonts w:ascii="Open sans" w:hAnsi="Open sans"/>
                                  <w:sz w:val="70"/>
                                  <w:szCs w:val="70"/>
                                </w:rPr>
                              </w:pPr>
                              <w:r w:rsidRPr="00F676F4">
                                <w:rPr>
                                  <w:rFonts w:ascii="Open sans" w:hAnsi="Open sans"/>
                                  <w:b/>
                                  <w:color w:val="2B3160"/>
                                  <w:w w:val="124"/>
                                  <w:sz w:val="70"/>
                                  <w:szCs w:val="70"/>
                                </w:rPr>
                                <w:t>Formularz opisowy</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86E4D8A" id="Group 884" o:spid="_x0000_s1027" style="position:absolute;left:0;text-align:left;margin-left:0;margin-top:0;width:612.25pt;height:357.15pt;z-index:251657216;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">
                <v:shape id="Shape 964" o:spid="_x0000_s1028" style="position:absolute;left:19440;top:19440;width:58319;height:25920;visibility:visible;mso-wrap-style:square;v-text-anchor:top" coordsize="5831993,259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" path="m,l5831993,r,2592007l,2592007,,e" fillcolor="#acd0e8" stroked="f" strokeweight="0">
                  <v:stroke miterlimit="83231f" joinstyle="miter"/>
                  <v:path arrowok="t" o:connecttype="custom" o:connectlocs="0,0;58319,0;58319,25920;0,25920;0,0" o:connectangles="0,0,0,0,0" textboxrect="0,0,5831993,2592007"/>
                </v:shape>
                <v:rect id="Rectangle 148" o:spid="_x0000_s1029"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4F729388" w14:textId="77777777" w:rsidR="00E10089" w:rsidRDefault="00E10089">
                        <w:pPr>
                          <w:spacing w:line="259" w:lineRule="auto"/>
                        </w:pPr>
                        <w:r>
                          <w:rPr>
                            <w:b/>
                            <w:color w:val="2B3160"/>
                            <w:sz w:val="72"/>
                          </w:rPr>
                          <w:t xml:space="preserve"> </w:t>
                        </w:r>
                      </w:p>
                    </w:txbxContent>
                  </v:textbox>
                </v:rect>
                <v:shape id="Shape 965" o:spid="_x0000_s1030" style="position:absolute;width:66959;height:28079;visibility:visible;mso-wrap-style:square;v-text-anchor:top" coordsize="6695999,280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pUmwwAAANoAAAAPAAAAZHJzL2Rvd25yZXYueG1sRI9Pi8Iw&#10;FMTvC36H8IS9raki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YSaVJsMAAADaAAAADwAA&#10;AAAAAAAAAAAAAAAHAgAAZHJzL2Rvd25yZXYueG1sUEsFBgAAAAADAAMAtwAAAPcCAAAAAA==&#10;" path="m,l6695999,r,2807995l,2807995,,e" fillcolor="#acd0e8" stroked="f" strokeweight="0">
                  <v:stroke miterlimit="83231f" joinstyle="miter"/>
                  <v:path arrowok="t" o:connecttype="custom" o:connectlocs="0,0;66959,0;66959,28079;0,28079;0,0" o:connectangles="0,0,0,0,0" textboxrect="0,0,6695999,2807995"/>
                </v:shape>
                <v:shape id="Shape 966" o:spid="_x0000_s1031" style="position:absolute;left:19440;top:19439;width:12959;height:8640;visibility:visible;mso-wrap-style:square;v-text-anchor:top" coordsize="1295997,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" path="m,l1295997,r,863994l,863994,,e" fillcolor="#384184" stroked="f" strokeweight="0">
                  <v:stroke miterlimit="83231f" joinstyle="miter"/>
                  <v:path arrowok="t" o:connecttype="custom" o:connectlocs="0,0;12959,0;12959,8640;0,8640;0,0" o:connectangles="0,0,0,0,0" textboxrect="0,0,1295997,863994"/>
                </v:shape>
                <v:shape id="Shape 967" o:spid="_x0000_s1032" style="position:absolute;left:32399;top:19439;width:34560;height:8640;visibility:visible;mso-wrap-style:square;v-text-anchor:top" coordsize="3456001,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" path="m,l3456001,r,863994l,863994,,e" fillcolor="#3f5d9a" stroked="f" strokeweight="0">
                  <v:stroke miterlimit="83231f" joinstyle="miter"/>
                  <v:path arrowok="t" o:connecttype="custom" o:connectlocs="0,0;34560,0;34560,8640;0,8640;0,0" o:connectangles="0,0,0,0,0" textboxrect="0,0,3456001,863994"/>
                </v:shape>
                <v:shape id="Shape 161" o:spid="_x0000_s1033" style="position:absolute;left:24808;top:19440;width:6823;height:4189;visibility:visible;mso-wrap-style:square;v-text-anchor:top" coordsize="682282,41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1710,0;5075,0;6823,791;3953,2001;2444,4189;1880,2646;0,2993;1692,1238;1710,0" o:connectangles="0,0,0,0,0,0,0,0,0" textboxrect="0,0,682282,418922"/>
                </v:shape>
                <v:shape id="Shape 162" o:spid="_x0000_s1034" style="position:absolute;left:23662;top:23629;width:6218;height:4450;visibility:visible;mso-wrap-style:square;v-text-anchor:top" coordsize="621716,44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3590,0;3781,1952;6218,2335;3635,3923;3544,4168;3459,4450;284,4450;528,4015;664,3638;0,2200;1885,1938;3590,0" o:connectangles="0,0,0,0,0,0,0,0,0,0,0,0" textboxrect="0,0,621716,445071"/>
                </v:shape>
                <v:shape id="Shape 163" o:spid="_x0000_s1035" style="position:absolute;left:20388;top:22302;width:4420;height:4660;visibility:visible;mso-wrap-style:square;v-text-anchor:top" coordsize="441985,465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2044,0;2044,0;2204,866;2645,916;3112,967;4420,131;4420,131;4420,131;3138,1460;3036,2000;2933,2548;3274,3528;3274,3528;3274,3528;2328,2996;1831,3375;1355,3737;481,4660;481,4660;481,4660;954,3491;843,3053;738,2629;0,2523;0,2523;0,2523;891,2106;1321,1629;1766,1134;2044,0;2044,0" o:connectangles="0,0,0,0,0,0,0,0,0,0,0,0,0,0,0,0,0,0,0,0,0,0,0,0,0,0,0,0,0,0,0" textboxrect="0,0,441985,465976"/>
                </v:shape>
                <v:rect id="Rectangle 865" o:spid="_x0000_s1036"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08AF24D7" w14:textId="77777777" w:rsidR="00E10089" w:rsidRDefault="00E10089">
                        <w:pPr>
                          <w:spacing w:line="259" w:lineRule="auto"/>
                        </w:pPr>
                      </w:p>
                    </w:txbxContent>
                  </v:textbox>
                </v:rect>
                <v:rect id="Rectangle 13" o:spid="_x0000_s1037"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1FAA5199" w14:textId="77777777" w:rsidR="00E10089" w:rsidRPr="00F676F4" w:rsidRDefault="00E10089">
                        <w:pPr>
                          <w:spacing w:line="259" w:lineRule="auto"/>
                          <w:rPr>
                            <w:rFonts w:ascii="Open sans" w:hAnsi="Open sans"/>
                            <w:sz w:val="70"/>
                            <w:szCs w:val="70"/>
                          </w:rPr>
                        </w:pPr>
                        <w:r w:rsidRPr="00F676F4">
                          <w:rPr>
                            <w:rFonts w:ascii="Open sans" w:hAnsi="Open sans"/>
                            <w:b/>
                            <w:color w:val="2B3160"/>
                            <w:w w:val="124"/>
                            <w:sz w:val="70"/>
                            <w:szCs w:val="70"/>
                          </w:rPr>
                          <w:t>Formularz opisowy</w:t>
                        </w:r>
                      </w:p>
                    </w:txbxContent>
                  </v:textbox>
                </v:rect>
                <w10:wrap type="topAndBottom" anchorx="page" anchory="page"/>
              </v:group>
            </w:pict>
          </mc:Fallback>
        </mc:AlternateContent>
      </w:r>
      <w:r w:rsidR="004908B0">
        <w:rPr>
          <w:b/>
          <w:color w:val="11306E"/>
          <w:sz w:val="36"/>
        </w:rPr>
        <w:t>d</w:t>
      </w:r>
      <w:r w:rsidR="00E4298B" w:rsidRPr="00AF7B84">
        <w:rPr>
          <w:rFonts w:ascii="Arial" w:hAnsi="Arial" w:cs="Arial"/>
          <w:b/>
          <w:color w:val="11306E"/>
          <w:sz w:val="36"/>
        </w:rPr>
        <w:t xml:space="preserve">la projektów inwestycyjnych </w:t>
      </w:r>
      <w:r w:rsidR="00426703" w:rsidRPr="00AF7B84">
        <w:rPr>
          <w:rFonts w:ascii="Arial" w:hAnsi="Arial" w:cs="Arial"/>
          <w:b/>
          <w:color w:val="11306E"/>
          <w:sz w:val="36"/>
        </w:rPr>
        <w:t xml:space="preserve">przy ubieganiu </w:t>
      </w:r>
      <w:r w:rsidR="00E4298B" w:rsidRPr="00AF7B84">
        <w:rPr>
          <w:rFonts w:ascii="Arial" w:hAnsi="Arial" w:cs="Arial"/>
          <w:b/>
          <w:color w:val="11306E"/>
          <w:sz w:val="36"/>
        </w:rPr>
        <w:t>się o wsparcie</w:t>
      </w:r>
      <w:r w:rsidR="00AF7B84">
        <w:rPr>
          <w:rFonts w:ascii="Arial" w:hAnsi="Arial" w:cs="Arial"/>
          <w:b/>
          <w:color w:val="11306E"/>
          <w:sz w:val="36"/>
        </w:rPr>
        <w:t xml:space="preserve"> </w:t>
      </w:r>
      <w:r w:rsidR="00E4298B" w:rsidRPr="00AF7B84">
        <w:rPr>
          <w:rFonts w:ascii="Arial" w:hAnsi="Arial" w:cs="Arial"/>
          <w:b/>
          <w:color w:val="11306E"/>
          <w:sz w:val="36"/>
        </w:rPr>
        <w:t>w ramach Funduszy Europejskich dla Pomorza Zachodniego 2021-2027</w:t>
      </w:r>
    </w:p>
    <w:p w14:paraId="7B7A8171" w14:textId="77777777" w:rsidR="007002F1" w:rsidRPr="00AF7B84" w:rsidRDefault="007002F1">
      <w:pPr>
        <w:spacing w:line="259" w:lineRule="auto"/>
        <w:rPr>
          <w:rFonts w:ascii="Arial" w:hAnsi="Arial" w:cs="Arial"/>
          <w:b/>
          <w:sz w:val="36"/>
        </w:rPr>
      </w:pPr>
    </w:p>
    <w:p w14:paraId="25C4BF84" w14:textId="77777777" w:rsidR="007002F1" w:rsidRPr="00AF7B84" w:rsidRDefault="00EA1E50" w:rsidP="00467846">
      <w:pPr>
        <w:spacing w:after="115" w:line="259" w:lineRule="auto"/>
        <w:rPr>
          <w:rFonts w:ascii="Arial" w:hAnsi="Arial" w:cs="Arial"/>
          <w:b/>
          <w:color w:val="11306E"/>
          <w:sz w:val="36"/>
        </w:rPr>
      </w:pPr>
      <w:r w:rsidRPr="00AF7B84">
        <w:rPr>
          <w:rFonts w:ascii="Arial" w:hAnsi="Arial" w:cs="Arial"/>
          <w:b/>
          <w:color w:val="11306E"/>
          <w:sz w:val="36"/>
        </w:rPr>
        <w:t>Dział</w:t>
      </w:r>
      <w:r w:rsidR="001F62BA" w:rsidRPr="00AF7B84">
        <w:rPr>
          <w:rFonts w:ascii="Arial" w:hAnsi="Arial" w:cs="Arial"/>
          <w:b/>
          <w:color w:val="11306E"/>
          <w:sz w:val="36"/>
        </w:rPr>
        <w:t>a</w:t>
      </w:r>
      <w:r w:rsidRPr="00AF7B84">
        <w:rPr>
          <w:rFonts w:ascii="Arial" w:hAnsi="Arial" w:cs="Arial"/>
          <w:b/>
          <w:color w:val="11306E"/>
          <w:sz w:val="36"/>
        </w:rPr>
        <w:t>nie</w:t>
      </w:r>
      <w:r w:rsidR="00423BEA" w:rsidRPr="00AF7B84">
        <w:rPr>
          <w:rFonts w:ascii="Arial" w:hAnsi="Arial" w:cs="Arial"/>
          <w:b/>
          <w:color w:val="11306E"/>
          <w:sz w:val="36"/>
        </w:rPr>
        <w:t xml:space="preserve">: </w:t>
      </w:r>
      <w:r w:rsidR="009D3B41" w:rsidRPr="00AF7B84">
        <w:rPr>
          <w:rFonts w:ascii="Arial" w:hAnsi="Arial" w:cs="Arial"/>
          <w:b/>
          <w:color w:val="11306E"/>
          <w:sz w:val="36"/>
        </w:rPr>
        <w:t>2.16 Odprowadzanie i oczyszczanie ścieków</w:t>
      </w:r>
    </w:p>
    <w:p w14:paraId="07F40159" w14:textId="45616281" w:rsidR="00D20842" w:rsidRPr="00FB2BA0" w:rsidRDefault="00D20842" w:rsidP="00D20842">
      <w:pPr>
        <w:spacing w:line="276" w:lineRule="auto"/>
        <w:rPr>
          <w:rFonts w:ascii="Arial" w:hAnsi="Arial" w:cs="Arial"/>
          <w:b/>
          <w:color w:val="002060"/>
          <w:sz w:val="24"/>
          <w:szCs w:val="20"/>
        </w:rPr>
      </w:pPr>
      <w:r w:rsidRPr="00FB2BA0">
        <w:rPr>
          <w:rFonts w:ascii="Arial" w:hAnsi="Arial" w:cs="Arial"/>
          <w:b/>
          <w:color w:val="002060"/>
          <w:sz w:val="24"/>
          <w:szCs w:val="20"/>
        </w:rPr>
        <w:t xml:space="preserve">Typ projektu: Rozwój infrastruktury kanalizacyjnej oraz oczyszczania ścieków komunalnych, w tym budowa lub przebudowa oczyszczalni ścieków zgodnie z priorytetami KPOŚK </w:t>
      </w:r>
      <w:r w:rsidR="008D6F51">
        <w:rPr>
          <w:rFonts w:ascii="Arial" w:hAnsi="Arial" w:cs="Arial"/>
          <w:b/>
          <w:color w:val="002060"/>
          <w:sz w:val="24"/>
          <w:szCs w:val="20"/>
        </w:rPr>
        <w:t>(</w:t>
      </w:r>
      <w:r w:rsidRPr="00FB2BA0">
        <w:rPr>
          <w:rFonts w:ascii="Arial" w:hAnsi="Arial" w:cs="Arial"/>
          <w:b/>
          <w:color w:val="002060"/>
          <w:sz w:val="24"/>
          <w:szCs w:val="20"/>
        </w:rPr>
        <w:t>aglomeracje od 10 do poniżej 15 tys. RLM)</w:t>
      </w:r>
    </w:p>
    <w:p w14:paraId="36E4775E" w14:textId="77777777" w:rsidR="00D20842" w:rsidRDefault="00D20842" w:rsidP="00D20842">
      <w:pPr>
        <w:spacing w:line="276" w:lineRule="auto"/>
        <w:rPr>
          <w:rFonts w:ascii="Arial" w:hAnsi="Arial" w:cs="Arial"/>
          <w:b/>
          <w:color w:val="002060"/>
          <w:sz w:val="24"/>
          <w:szCs w:val="20"/>
        </w:rPr>
      </w:pPr>
    </w:p>
    <w:p w14:paraId="75C42849" w14:textId="77777777" w:rsidR="00D20842" w:rsidRPr="00FB2BA0" w:rsidRDefault="00D20842" w:rsidP="00D20842">
      <w:pPr>
        <w:spacing w:line="276" w:lineRule="auto"/>
        <w:rPr>
          <w:rFonts w:ascii="Arial" w:hAnsi="Arial" w:cs="Arial"/>
          <w:b/>
          <w:color w:val="002060"/>
          <w:sz w:val="24"/>
          <w:szCs w:val="20"/>
        </w:rPr>
      </w:pPr>
      <w:r>
        <w:rPr>
          <w:rFonts w:ascii="Arial" w:hAnsi="Arial" w:cs="Arial"/>
          <w:b/>
          <w:color w:val="002060"/>
          <w:sz w:val="24"/>
          <w:szCs w:val="20"/>
        </w:rPr>
        <w:t>Sposób przeprowadzenia naboru: konkurencyjny</w:t>
      </w:r>
    </w:p>
    <w:p w14:paraId="014A823E" w14:textId="77777777" w:rsidR="00E93DE5" w:rsidRDefault="00E93DE5">
      <w:pPr>
        <w:spacing w:line="259" w:lineRule="auto"/>
        <w:rPr>
          <w:b/>
          <w:sz w:val="36"/>
        </w:rPr>
      </w:pPr>
    </w:p>
    <w:p w14:paraId="2273329B" w14:textId="77777777" w:rsidR="00D20842" w:rsidRDefault="00D20842">
      <w:pPr>
        <w:spacing w:line="259" w:lineRule="auto"/>
        <w:rPr>
          <w:b/>
          <w:sz w:val="36"/>
        </w:rPr>
      </w:pPr>
    </w:p>
    <w:p w14:paraId="386932FC" w14:textId="77777777" w:rsidR="00E93DE5" w:rsidRDefault="00E93DE5">
      <w:pPr>
        <w:spacing w:line="259" w:lineRule="auto"/>
        <w:rPr>
          <w:b/>
          <w:sz w:val="36"/>
        </w:rPr>
      </w:pPr>
    </w:p>
    <w:p w14:paraId="36D5C840" w14:textId="77777777" w:rsidR="00E93DE5" w:rsidRDefault="00E93DE5">
      <w:pPr>
        <w:spacing w:line="259" w:lineRule="auto"/>
        <w:rPr>
          <w:b/>
          <w:sz w:val="36"/>
        </w:rPr>
      </w:pPr>
    </w:p>
    <w:p w14:paraId="42700130" w14:textId="77777777" w:rsidR="00EB2467" w:rsidRDefault="00EB2467">
      <w:pPr>
        <w:spacing w:line="259" w:lineRule="auto"/>
        <w:rPr>
          <w:b/>
          <w:sz w:val="36"/>
        </w:rPr>
      </w:pPr>
    </w:p>
    <w:p w14:paraId="5DEA6248" w14:textId="77777777" w:rsidR="00223353" w:rsidRDefault="00223353">
      <w:pPr>
        <w:spacing w:line="259" w:lineRule="auto"/>
        <w:rPr>
          <w:b/>
          <w:sz w:val="36"/>
        </w:rPr>
      </w:pPr>
    </w:p>
    <w:p w14:paraId="03C947D1" w14:textId="77777777" w:rsidR="00E4298B" w:rsidRPr="00AF7B84" w:rsidRDefault="00EB2467" w:rsidP="003E417F">
      <w:pPr>
        <w:pStyle w:val="Nagwek1"/>
        <w:numPr>
          <w:ilvl w:val="0"/>
          <w:numId w:val="1"/>
        </w:numPr>
        <w:spacing w:after="120" w:line="276" w:lineRule="auto"/>
        <w:ind w:left="284" w:hanging="357"/>
        <w:rPr>
          <w:rFonts w:ascii="Arial" w:hAnsi="Arial" w:cs="Arial"/>
        </w:rPr>
      </w:pPr>
      <w:r w:rsidRPr="00AF7B84">
        <w:rPr>
          <w:rFonts w:ascii="Arial" w:hAnsi="Arial" w:cs="Arial"/>
        </w:rPr>
        <w:lastRenderedPageBreak/>
        <w:t>Identyfikacja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4459D4" w14:paraId="0BE4ACC5" w14:textId="77777777" w:rsidTr="00BF682B">
        <w:tc>
          <w:tcPr>
            <w:tcW w:w="9356" w:type="dxa"/>
            <w:shd w:val="clear" w:color="auto" w:fill="9CC2E5"/>
          </w:tcPr>
          <w:p w14:paraId="5BD4C05E" w14:textId="77777777" w:rsidR="00992DF0" w:rsidRPr="00AF7B84" w:rsidRDefault="00992DF0" w:rsidP="003E417F">
            <w:pPr>
              <w:pStyle w:val="Akapitzlist"/>
              <w:numPr>
                <w:ilvl w:val="0"/>
                <w:numId w:val="2"/>
              </w:numPr>
              <w:spacing w:after="0" w:line="276" w:lineRule="auto"/>
              <w:ind w:left="425" w:hanging="357"/>
              <w:rPr>
                <w:rFonts w:ascii="Arial" w:hAnsi="Arial" w:cs="Arial"/>
                <w:b/>
                <w:color w:val="11306E"/>
                <w:sz w:val="24"/>
              </w:rPr>
            </w:pPr>
            <w:r w:rsidRPr="00AF7B84">
              <w:rPr>
                <w:rFonts w:ascii="Arial" w:hAnsi="Arial" w:cs="Arial"/>
                <w:b/>
                <w:color w:val="11306E"/>
                <w:sz w:val="24"/>
              </w:rPr>
              <w:t>Tytuł projektu</w:t>
            </w:r>
          </w:p>
        </w:tc>
      </w:tr>
      <w:tr w:rsidR="00992DF0" w:rsidRPr="004459D4" w14:paraId="3B3FBA38" w14:textId="77777777" w:rsidTr="00992DF0">
        <w:tc>
          <w:tcPr>
            <w:tcW w:w="9356" w:type="dxa"/>
            <w:shd w:val="clear" w:color="auto" w:fill="auto"/>
          </w:tcPr>
          <w:p w14:paraId="5EC4B424" w14:textId="77777777" w:rsidR="00992DF0" w:rsidRPr="00AF7B84" w:rsidRDefault="00992DF0" w:rsidP="003E417F">
            <w:pPr>
              <w:spacing w:line="276" w:lineRule="auto"/>
              <w:rPr>
                <w:rFonts w:ascii="Arial" w:hAnsi="Arial" w:cs="Arial"/>
                <w:color w:val="11306E"/>
                <w:sz w:val="24"/>
              </w:rPr>
            </w:pPr>
          </w:p>
        </w:tc>
      </w:tr>
      <w:tr w:rsidR="00992DF0" w:rsidRPr="004459D4" w14:paraId="71F29A61" w14:textId="77777777" w:rsidTr="00BF682B">
        <w:tc>
          <w:tcPr>
            <w:tcW w:w="9356" w:type="dxa"/>
            <w:shd w:val="clear" w:color="auto" w:fill="9CC2E5"/>
          </w:tcPr>
          <w:p w14:paraId="16D7DAD3" w14:textId="77777777" w:rsidR="00992DF0" w:rsidRPr="00AF7B84" w:rsidRDefault="00992DF0" w:rsidP="003E417F">
            <w:pPr>
              <w:pStyle w:val="Akapitzlist"/>
              <w:numPr>
                <w:ilvl w:val="0"/>
                <w:numId w:val="2"/>
              </w:numPr>
              <w:spacing w:after="0" w:line="276" w:lineRule="auto"/>
              <w:ind w:left="426" w:hanging="357"/>
              <w:rPr>
                <w:rFonts w:ascii="Arial" w:hAnsi="Arial" w:cs="Arial"/>
                <w:b/>
                <w:color w:val="11306E"/>
                <w:sz w:val="24"/>
              </w:rPr>
            </w:pPr>
            <w:r w:rsidRPr="00AF7B84">
              <w:rPr>
                <w:rFonts w:ascii="Arial" w:hAnsi="Arial" w:cs="Arial"/>
                <w:b/>
                <w:color w:val="11306E"/>
                <w:sz w:val="24"/>
              </w:rPr>
              <w:t>Nazwa Wnioskodawcy</w:t>
            </w:r>
          </w:p>
        </w:tc>
      </w:tr>
      <w:tr w:rsidR="00992DF0" w:rsidRPr="004459D4" w14:paraId="021A8164" w14:textId="77777777" w:rsidTr="00992DF0">
        <w:tc>
          <w:tcPr>
            <w:tcW w:w="9356" w:type="dxa"/>
            <w:shd w:val="clear" w:color="auto" w:fill="auto"/>
          </w:tcPr>
          <w:p w14:paraId="03197141" w14:textId="77777777" w:rsidR="00696592" w:rsidRPr="00AF7B84" w:rsidRDefault="00696592" w:rsidP="003E417F">
            <w:pPr>
              <w:spacing w:line="276" w:lineRule="auto"/>
              <w:rPr>
                <w:rFonts w:ascii="Arial" w:hAnsi="Arial" w:cs="Arial"/>
                <w:color w:val="11306E"/>
                <w:sz w:val="24"/>
              </w:rPr>
            </w:pPr>
          </w:p>
        </w:tc>
      </w:tr>
      <w:tr w:rsidR="00992DF0" w:rsidRPr="004459D4" w14:paraId="05FBD220" w14:textId="77777777" w:rsidTr="00BF682B">
        <w:tc>
          <w:tcPr>
            <w:tcW w:w="9356" w:type="dxa"/>
            <w:shd w:val="clear" w:color="auto" w:fill="9CC2E5"/>
            <w:vAlign w:val="center"/>
          </w:tcPr>
          <w:p w14:paraId="4DE28457" w14:textId="77777777" w:rsidR="00992DF0" w:rsidRPr="00AF7B84" w:rsidRDefault="00696592" w:rsidP="003E417F">
            <w:pPr>
              <w:pStyle w:val="Akapitzlist"/>
              <w:numPr>
                <w:ilvl w:val="0"/>
                <w:numId w:val="2"/>
              </w:numPr>
              <w:spacing w:after="0" w:line="276" w:lineRule="auto"/>
              <w:ind w:left="425" w:hanging="357"/>
              <w:jc w:val="left"/>
              <w:rPr>
                <w:rFonts w:ascii="Arial" w:hAnsi="Arial" w:cs="Arial"/>
                <w:b/>
                <w:color w:val="11306E"/>
                <w:sz w:val="24"/>
              </w:rPr>
            </w:pPr>
            <w:r w:rsidRPr="00AF7B84">
              <w:rPr>
                <w:rFonts w:ascii="Arial" w:hAnsi="Arial" w:cs="Arial"/>
                <w:b/>
                <w:color w:val="11306E"/>
                <w:sz w:val="24"/>
              </w:rPr>
              <w:t>Partnerstwo</w:t>
            </w:r>
          </w:p>
        </w:tc>
      </w:tr>
      <w:tr w:rsidR="00D3351D" w:rsidRPr="004459D4" w14:paraId="6E39F912" w14:textId="77777777" w:rsidTr="007E4597">
        <w:trPr>
          <w:trHeight w:val="668"/>
        </w:trPr>
        <w:tc>
          <w:tcPr>
            <w:tcW w:w="9356" w:type="dxa"/>
            <w:shd w:val="clear" w:color="auto" w:fill="auto"/>
          </w:tcPr>
          <w:p w14:paraId="28B8BD44" w14:textId="77777777" w:rsidR="003E417F" w:rsidRPr="00AF7B84" w:rsidRDefault="00D3351D" w:rsidP="003E417F">
            <w:pPr>
              <w:pStyle w:val="Akapitzlist"/>
              <w:spacing w:after="0" w:line="276" w:lineRule="auto"/>
              <w:ind w:left="0"/>
              <w:rPr>
                <w:rFonts w:ascii="Arial" w:hAnsi="Arial" w:cs="Arial"/>
                <w:bCs/>
                <w:iCs/>
                <w:color w:val="11306E"/>
                <w:sz w:val="24"/>
              </w:rPr>
            </w:pPr>
            <w:r w:rsidRPr="00AF7B84">
              <w:rPr>
                <w:rFonts w:ascii="Arial" w:hAnsi="Arial" w:cs="Arial"/>
                <w:bCs/>
                <w:iCs/>
                <w:color w:val="11306E"/>
                <w:sz w:val="24"/>
              </w:rPr>
              <w:t>Projekt będzie realizowany w partnerstwie</w:t>
            </w:r>
            <w:r w:rsidR="003E417F">
              <w:rPr>
                <w:rFonts w:ascii="Arial" w:hAnsi="Arial" w:cs="Arial"/>
                <w:bCs/>
                <w:iCs/>
                <w:color w:val="11306E"/>
                <w:sz w:val="24"/>
              </w:rPr>
              <w:t>.</w:t>
            </w:r>
          </w:p>
          <w:p w14:paraId="5241908D" w14:textId="77777777" w:rsidR="00D3351D" w:rsidRPr="00AF7B84" w:rsidRDefault="00D3351D" w:rsidP="003E417F">
            <w:pPr>
              <w:pStyle w:val="Akapitzlist"/>
              <w:spacing w:after="0" w:line="276" w:lineRule="auto"/>
              <w:ind w:left="0"/>
              <w:rPr>
                <w:rFonts w:ascii="Arial" w:hAnsi="Arial" w:cs="Arial"/>
                <w:color w:val="11306E"/>
                <w:sz w:val="24"/>
              </w:rPr>
            </w:pPr>
            <w:r w:rsidRPr="00AF7B84">
              <w:rPr>
                <w:rFonts w:ascii="Segoe UI Symbol" w:hAnsi="Segoe UI Symbol" w:cs="Segoe UI Symbol"/>
                <w:color w:val="11306E"/>
                <w:sz w:val="24"/>
              </w:rPr>
              <w:t>☐</w:t>
            </w:r>
            <w:r w:rsidRPr="00AF7B84">
              <w:rPr>
                <w:rFonts w:ascii="Arial" w:hAnsi="Arial" w:cs="Arial"/>
                <w:color w:val="11306E"/>
                <w:sz w:val="24"/>
              </w:rPr>
              <w:t xml:space="preserve"> TAK</w:t>
            </w:r>
          </w:p>
          <w:p w14:paraId="38534990" w14:textId="77777777" w:rsidR="00D3351D" w:rsidRPr="00AF7B84" w:rsidRDefault="00D3351D" w:rsidP="003E417F">
            <w:pPr>
              <w:spacing w:line="276" w:lineRule="auto"/>
              <w:rPr>
                <w:rFonts w:ascii="Arial" w:hAnsi="Arial" w:cs="Arial"/>
                <w:color w:val="11306E"/>
                <w:sz w:val="24"/>
              </w:rPr>
            </w:pPr>
            <w:r w:rsidRPr="00AF7B84">
              <w:rPr>
                <w:rFonts w:ascii="Segoe UI Symbol" w:hAnsi="Segoe UI Symbol" w:cs="Segoe UI Symbol"/>
                <w:color w:val="11306E"/>
                <w:sz w:val="24"/>
              </w:rPr>
              <w:t>☐</w:t>
            </w:r>
            <w:r w:rsidRPr="00AF7B84">
              <w:rPr>
                <w:rFonts w:ascii="Arial" w:hAnsi="Arial" w:cs="Arial"/>
                <w:color w:val="11306E"/>
                <w:sz w:val="24"/>
              </w:rPr>
              <w:t xml:space="preserve"> NIE</w:t>
            </w:r>
          </w:p>
        </w:tc>
      </w:tr>
      <w:tr w:rsidR="00D3351D" w:rsidRPr="004459D4" w14:paraId="7DEFA9EB" w14:textId="77777777" w:rsidTr="007E4597">
        <w:trPr>
          <w:trHeight w:val="668"/>
        </w:trPr>
        <w:tc>
          <w:tcPr>
            <w:tcW w:w="9356" w:type="dxa"/>
            <w:shd w:val="clear" w:color="auto" w:fill="auto"/>
          </w:tcPr>
          <w:p w14:paraId="411506A0" w14:textId="77777777" w:rsidR="00D3351D" w:rsidRPr="00AF7B84" w:rsidRDefault="00D3351D" w:rsidP="003E417F">
            <w:pPr>
              <w:pStyle w:val="Akapitzlist"/>
              <w:spacing w:after="0" w:line="276" w:lineRule="auto"/>
              <w:ind w:left="0"/>
              <w:rPr>
                <w:rFonts w:ascii="Arial" w:hAnsi="Arial" w:cs="Arial"/>
                <w:bCs/>
                <w:iCs/>
                <w:color w:val="11306E"/>
                <w:sz w:val="24"/>
              </w:rPr>
            </w:pPr>
            <w:r w:rsidRPr="00AF7B84">
              <w:rPr>
                <w:rFonts w:ascii="Arial" w:hAnsi="Arial" w:cs="Arial"/>
                <w:bCs/>
                <w:iCs/>
                <w:color w:val="11306E"/>
                <w:sz w:val="24"/>
              </w:rPr>
              <w:t>Jeżeli zaznaczyłeś TAK, podaj dane partnera:</w:t>
            </w:r>
          </w:p>
          <w:p w14:paraId="5EABEEEE" w14:textId="77777777" w:rsidR="00D3351D" w:rsidRPr="00AF7B84" w:rsidRDefault="00D3351D" w:rsidP="003E417F">
            <w:pPr>
              <w:pStyle w:val="Akapitzlist"/>
              <w:numPr>
                <w:ilvl w:val="0"/>
                <w:numId w:val="18"/>
              </w:numPr>
              <w:spacing w:after="0" w:line="276" w:lineRule="auto"/>
              <w:ind w:left="462"/>
              <w:rPr>
                <w:rFonts w:ascii="Arial" w:hAnsi="Arial" w:cs="Arial"/>
                <w:bCs/>
                <w:iCs/>
                <w:color w:val="11306E"/>
                <w:sz w:val="24"/>
              </w:rPr>
            </w:pPr>
            <w:r w:rsidRPr="00AF7B84">
              <w:rPr>
                <w:rFonts w:ascii="Arial" w:hAnsi="Arial" w:cs="Arial"/>
                <w:bCs/>
                <w:iCs/>
                <w:color w:val="11306E"/>
                <w:sz w:val="24"/>
              </w:rPr>
              <w:t xml:space="preserve">nazwa: </w:t>
            </w:r>
          </w:p>
          <w:p w14:paraId="04FA1341" w14:textId="77777777" w:rsidR="00D3351D" w:rsidRPr="00AF7B84" w:rsidRDefault="00D3351D" w:rsidP="003E417F">
            <w:pPr>
              <w:pStyle w:val="Akapitzlist"/>
              <w:numPr>
                <w:ilvl w:val="0"/>
                <w:numId w:val="18"/>
              </w:numPr>
              <w:spacing w:after="0" w:line="276" w:lineRule="auto"/>
              <w:ind w:left="462"/>
              <w:rPr>
                <w:rFonts w:ascii="Arial" w:hAnsi="Arial" w:cs="Arial"/>
                <w:bCs/>
                <w:iCs/>
                <w:color w:val="11306E"/>
                <w:sz w:val="24"/>
              </w:rPr>
            </w:pPr>
            <w:r w:rsidRPr="00AF7B84">
              <w:rPr>
                <w:rFonts w:ascii="Arial" w:hAnsi="Arial" w:cs="Arial"/>
                <w:bCs/>
                <w:iCs/>
                <w:color w:val="11306E"/>
                <w:sz w:val="24"/>
              </w:rPr>
              <w:t xml:space="preserve">adres: </w:t>
            </w:r>
          </w:p>
          <w:p w14:paraId="08C16295" w14:textId="77777777" w:rsidR="00D3351D" w:rsidRPr="00AF7B84" w:rsidRDefault="00D3351D" w:rsidP="003E417F">
            <w:pPr>
              <w:pStyle w:val="Akapitzlist"/>
              <w:numPr>
                <w:ilvl w:val="0"/>
                <w:numId w:val="18"/>
              </w:numPr>
              <w:spacing w:after="0" w:line="276" w:lineRule="auto"/>
              <w:ind w:left="462"/>
              <w:rPr>
                <w:rFonts w:ascii="Arial" w:hAnsi="Arial" w:cs="Arial"/>
                <w:bCs/>
                <w:iCs/>
                <w:color w:val="11306E"/>
                <w:sz w:val="24"/>
              </w:rPr>
            </w:pPr>
            <w:r w:rsidRPr="00AF7B84">
              <w:rPr>
                <w:rFonts w:ascii="Arial" w:hAnsi="Arial" w:cs="Arial"/>
                <w:bCs/>
                <w:iCs/>
                <w:color w:val="11306E"/>
                <w:sz w:val="24"/>
              </w:rPr>
              <w:t>NIP:</w:t>
            </w:r>
          </w:p>
        </w:tc>
      </w:tr>
      <w:tr w:rsidR="00D3351D" w:rsidRPr="004459D4" w14:paraId="19C59545" w14:textId="77777777" w:rsidTr="007E4597">
        <w:trPr>
          <w:trHeight w:val="667"/>
        </w:trPr>
        <w:tc>
          <w:tcPr>
            <w:tcW w:w="9356" w:type="dxa"/>
            <w:shd w:val="clear" w:color="auto" w:fill="auto"/>
          </w:tcPr>
          <w:p w14:paraId="6E569A9F" w14:textId="77777777" w:rsidR="00D3351D" w:rsidRPr="00AF7B84" w:rsidRDefault="00D3351D" w:rsidP="003E417F">
            <w:pPr>
              <w:pStyle w:val="Akapitzlist"/>
              <w:spacing w:after="0" w:line="276" w:lineRule="auto"/>
              <w:ind w:left="0"/>
              <w:rPr>
                <w:rFonts w:ascii="Arial" w:hAnsi="Arial" w:cs="Arial"/>
                <w:bCs/>
                <w:iCs/>
                <w:color w:val="11306E"/>
                <w:sz w:val="24"/>
              </w:rPr>
            </w:pPr>
            <w:r w:rsidRPr="00AF7B84">
              <w:rPr>
                <w:rFonts w:ascii="Arial" w:hAnsi="Arial" w:cs="Arial"/>
                <w:bCs/>
                <w:iCs/>
                <w:color w:val="11306E"/>
                <w:sz w:val="24"/>
              </w:rPr>
              <w:t>Projekt będzie realizowany w partnerstwie publiczno-prywatnym.</w:t>
            </w:r>
          </w:p>
          <w:p w14:paraId="0B76C884" w14:textId="77777777" w:rsidR="00D3351D" w:rsidRPr="00AF7B84" w:rsidRDefault="00D3351D" w:rsidP="003E417F">
            <w:pPr>
              <w:pStyle w:val="Akapitzlist"/>
              <w:spacing w:after="0" w:line="276" w:lineRule="auto"/>
              <w:ind w:left="0"/>
              <w:rPr>
                <w:rFonts w:ascii="Arial" w:hAnsi="Arial" w:cs="Arial"/>
                <w:color w:val="11306E"/>
                <w:sz w:val="24"/>
              </w:rPr>
            </w:pPr>
            <w:r w:rsidRPr="00AF7B84">
              <w:rPr>
                <w:rFonts w:ascii="Segoe UI Symbol" w:hAnsi="Segoe UI Symbol" w:cs="Segoe UI Symbol"/>
                <w:color w:val="11306E"/>
                <w:sz w:val="24"/>
              </w:rPr>
              <w:t>☐</w:t>
            </w:r>
            <w:r w:rsidRPr="00AF7B84">
              <w:rPr>
                <w:rFonts w:ascii="Arial" w:hAnsi="Arial" w:cs="Arial"/>
                <w:color w:val="11306E"/>
                <w:sz w:val="24"/>
              </w:rPr>
              <w:t xml:space="preserve"> TAK</w:t>
            </w:r>
          </w:p>
          <w:p w14:paraId="66F72214" w14:textId="77777777" w:rsidR="00D3351D" w:rsidRDefault="00D3351D" w:rsidP="003E417F">
            <w:pPr>
              <w:spacing w:line="276" w:lineRule="auto"/>
              <w:rPr>
                <w:rFonts w:ascii="Arial" w:hAnsi="Arial" w:cs="Arial"/>
                <w:b/>
                <w:color w:val="11306E"/>
                <w:sz w:val="24"/>
              </w:rPr>
            </w:pPr>
            <w:r w:rsidRPr="00AF7B84">
              <w:rPr>
                <w:rFonts w:ascii="Segoe UI Symbol" w:hAnsi="Segoe UI Symbol" w:cs="Segoe UI Symbol"/>
                <w:color w:val="11306E"/>
                <w:sz w:val="24"/>
              </w:rPr>
              <w:t>☐</w:t>
            </w:r>
            <w:r w:rsidRPr="00AF7B84">
              <w:rPr>
                <w:rFonts w:ascii="Arial" w:hAnsi="Arial" w:cs="Arial"/>
                <w:color w:val="11306E"/>
                <w:sz w:val="24"/>
              </w:rPr>
              <w:t xml:space="preserve"> NIE</w:t>
            </w:r>
            <w:r w:rsidRPr="00AF7B84">
              <w:rPr>
                <w:rFonts w:ascii="Arial" w:hAnsi="Arial" w:cs="Arial"/>
                <w:b/>
                <w:color w:val="11306E"/>
                <w:sz w:val="24"/>
              </w:rPr>
              <w:t xml:space="preserve"> </w:t>
            </w:r>
          </w:p>
          <w:p w14:paraId="31E346F6" w14:textId="77777777" w:rsidR="00A41CA9" w:rsidRPr="000E5C73" w:rsidRDefault="00A41CA9" w:rsidP="00A41CA9">
            <w:pPr>
              <w:pStyle w:val="Akapitzlist"/>
              <w:spacing w:after="0" w:line="276" w:lineRule="auto"/>
              <w:ind w:left="0"/>
              <w:rPr>
                <w:rFonts w:ascii="Arial" w:hAnsi="Arial" w:cs="Arial"/>
                <w:bCs/>
                <w:iCs/>
                <w:color w:val="11306E"/>
                <w:sz w:val="24"/>
              </w:rPr>
            </w:pPr>
            <w:r w:rsidRPr="000E5C73">
              <w:rPr>
                <w:rFonts w:ascii="Arial" w:hAnsi="Arial" w:cs="Arial"/>
                <w:bCs/>
                <w:iCs/>
                <w:color w:val="11306E"/>
                <w:sz w:val="24"/>
              </w:rPr>
              <w:t xml:space="preserve">Jeżeli zaznaczyłeś </w:t>
            </w:r>
            <w:r>
              <w:rPr>
                <w:rFonts w:ascii="Arial" w:hAnsi="Arial" w:cs="Arial"/>
                <w:bCs/>
                <w:iCs/>
                <w:color w:val="11306E"/>
                <w:sz w:val="24"/>
              </w:rPr>
              <w:t>TAK</w:t>
            </w:r>
            <w:r w:rsidRPr="000E5C73">
              <w:rPr>
                <w:rFonts w:ascii="Arial" w:hAnsi="Arial" w:cs="Arial"/>
                <w:bCs/>
                <w:iCs/>
                <w:color w:val="11306E"/>
                <w:sz w:val="24"/>
              </w:rPr>
              <w:t xml:space="preserve"> opisz czy projekt jest realizowany:</w:t>
            </w:r>
            <w:ins w:id="0" w:author="Katarzyna Romańska" w:date="2024-11-08T12:47:00Z">
              <w:r w:rsidRPr="000E5C73">
                <w:rPr>
                  <w:rFonts w:ascii="Arial" w:hAnsi="Arial" w:cs="Arial"/>
                  <w:bCs/>
                  <w:iCs/>
                  <w:color w:val="11306E"/>
                  <w:sz w:val="24"/>
                </w:rPr>
                <w:t xml:space="preserve"> </w:t>
              </w:r>
            </w:ins>
          </w:p>
          <w:p w14:paraId="77262235" w14:textId="77777777" w:rsidR="00A41CA9" w:rsidRPr="000F7F85" w:rsidRDefault="00A41CA9" w:rsidP="00A41CA9">
            <w:pPr>
              <w:spacing w:after="0" w:line="276" w:lineRule="auto"/>
              <w:rPr>
                <w:rFonts w:ascii="Arial" w:hAnsi="Arial" w:cs="Arial"/>
                <w:color w:val="1F3864" w:themeColor="accent1" w:themeShade="80"/>
                <w:sz w:val="24"/>
                <w:szCs w:val="24"/>
              </w:rPr>
            </w:pPr>
            <w:r w:rsidRPr="000F7F85">
              <w:rPr>
                <w:rFonts w:ascii="Arial" w:hAnsi="Arial" w:cs="Arial"/>
                <w:color w:val="1F3864" w:themeColor="accent1" w:themeShade="80"/>
                <w:sz w:val="24"/>
                <w:szCs w:val="24"/>
              </w:rPr>
              <w:t>Wskaż</w:t>
            </w:r>
            <w:r>
              <w:rPr>
                <w:rFonts w:ascii="Arial" w:hAnsi="Arial" w:cs="Arial"/>
                <w:color w:val="1F3864" w:themeColor="accent1" w:themeShade="80"/>
                <w:sz w:val="24"/>
                <w:szCs w:val="24"/>
              </w:rPr>
              <w:t xml:space="preserve"> w jakiej formule będzie realizowany projekt:</w:t>
            </w:r>
          </w:p>
          <w:p w14:paraId="0CFB391A" w14:textId="77777777" w:rsidR="00A41CA9" w:rsidRPr="000F7F85" w:rsidRDefault="00A41CA9" w:rsidP="00A41CA9">
            <w:pPr>
              <w:spacing w:after="0" w:line="276" w:lineRule="auto"/>
              <w:rPr>
                <w:rFonts w:ascii="Arial" w:hAnsi="Arial" w:cs="Arial"/>
                <w:color w:val="1F3864" w:themeColor="accent1" w:themeShade="80"/>
                <w:sz w:val="24"/>
                <w:szCs w:val="24"/>
              </w:rPr>
            </w:pPr>
            <w:r w:rsidRPr="000F7F85">
              <w:rPr>
                <w:rFonts w:ascii="Segoe UI Symbol" w:hAnsi="Segoe UI Symbol" w:cs="Segoe UI Symbol"/>
                <w:color w:val="1F3864" w:themeColor="accent1" w:themeShade="80"/>
                <w:sz w:val="24"/>
                <w:szCs w:val="24"/>
              </w:rPr>
              <w:t>☐</w:t>
            </w:r>
            <w:r w:rsidRPr="000F7F85">
              <w:rPr>
                <w:rFonts w:ascii="Arial" w:hAnsi="Arial" w:cs="Arial"/>
                <w:color w:val="1F3864" w:themeColor="accent1" w:themeShade="80"/>
                <w:sz w:val="24"/>
                <w:szCs w:val="24"/>
              </w:rPr>
              <w:t xml:space="preserve"> </w:t>
            </w:r>
            <w:r>
              <w:rPr>
                <w:rFonts w:ascii="Arial" w:hAnsi="Arial" w:cs="Arial"/>
                <w:color w:val="1F3864" w:themeColor="accent1" w:themeShade="80"/>
                <w:sz w:val="24"/>
                <w:szCs w:val="24"/>
              </w:rPr>
              <w:t>za pośrednictwem ESCO (jeśli tak, załącz projekt umowy lub zawartą umowę z firmą ESCO)</w:t>
            </w:r>
          </w:p>
          <w:p w14:paraId="1CCA5903" w14:textId="77777777" w:rsidR="00A41CA9" w:rsidRPr="00AF7B84" w:rsidRDefault="00A41CA9" w:rsidP="00A41CA9">
            <w:pPr>
              <w:spacing w:after="0" w:line="240" w:lineRule="auto"/>
              <w:jc w:val="left"/>
              <w:rPr>
                <w:rFonts w:ascii="Arial" w:hAnsi="Arial" w:cs="Arial"/>
                <w:b/>
                <w:color w:val="11306E"/>
                <w:sz w:val="24"/>
              </w:rPr>
            </w:pPr>
            <w:r w:rsidRPr="000F7F85">
              <w:rPr>
                <w:rFonts w:ascii="Segoe UI Symbol" w:hAnsi="Segoe UI Symbol" w:cs="Segoe UI Symbol"/>
                <w:color w:val="1F3864" w:themeColor="accent1" w:themeShade="80"/>
                <w:sz w:val="24"/>
                <w:szCs w:val="24"/>
              </w:rPr>
              <w:t>☐</w:t>
            </w:r>
            <w:r w:rsidRPr="000F7F85">
              <w:rPr>
                <w:rFonts w:ascii="Arial" w:hAnsi="Arial" w:cs="Arial"/>
                <w:color w:val="1F3864" w:themeColor="accent1" w:themeShade="80"/>
                <w:sz w:val="24"/>
                <w:szCs w:val="24"/>
              </w:rPr>
              <w:t xml:space="preserve"> </w:t>
            </w:r>
            <w:r>
              <w:rPr>
                <w:rFonts w:ascii="Arial" w:hAnsi="Arial" w:cs="Arial"/>
                <w:color w:val="1F3864" w:themeColor="accent1" w:themeShade="80"/>
                <w:sz w:val="24"/>
                <w:szCs w:val="24"/>
              </w:rPr>
              <w:t>projekt hybrydowy (jeśli tak, załącz projekt umowy lub umowę z partnerem).</w:t>
            </w:r>
          </w:p>
        </w:tc>
      </w:tr>
      <w:tr w:rsidR="00992DF0" w:rsidRPr="004459D4" w14:paraId="4BA45E62" w14:textId="77777777" w:rsidTr="00BF682B">
        <w:tc>
          <w:tcPr>
            <w:tcW w:w="9356" w:type="dxa"/>
            <w:shd w:val="clear" w:color="auto" w:fill="9CC2E5"/>
          </w:tcPr>
          <w:p w14:paraId="4BFC2EFD" w14:textId="77777777" w:rsidR="00992DF0" w:rsidRPr="00AF7B84" w:rsidRDefault="00992DF0" w:rsidP="003E417F">
            <w:pPr>
              <w:pStyle w:val="Akapitzlist"/>
              <w:numPr>
                <w:ilvl w:val="0"/>
                <w:numId w:val="2"/>
              </w:numPr>
              <w:spacing w:after="0" w:line="276" w:lineRule="auto"/>
              <w:ind w:left="426" w:hanging="357"/>
              <w:rPr>
                <w:rFonts w:ascii="Arial" w:hAnsi="Arial" w:cs="Arial"/>
                <w:b/>
                <w:color w:val="11306E"/>
                <w:sz w:val="24"/>
              </w:rPr>
            </w:pPr>
            <w:r w:rsidRPr="00AF7B84">
              <w:rPr>
                <w:rFonts w:ascii="Arial" w:hAnsi="Arial" w:cs="Arial"/>
                <w:b/>
                <w:color w:val="11306E"/>
                <w:sz w:val="24"/>
              </w:rPr>
              <w:t>Cele projektu</w:t>
            </w:r>
          </w:p>
          <w:p w14:paraId="24A37F39" w14:textId="77777777" w:rsidR="00992DF0" w:rsidRDefault="00992DF0" w:rsidP="003E417F">
            <w:pPr>
              <w:pStyle w:val="Akapitzlist"/>
              <w:spacing w:after="0" w:line="276" w:lineRule="auto"/>
              <w:ind w:left="0"/>
              <w:rPr>
                <w:rFonts w:ascii="Arial" w:hAnsi="Arial" w:cs="Arial"/>
                <w:bCs/>
                <w:iCs/>
                <w:color w:val="11306E"/>
                <w:sz w:val="24"/>
              </w:rPr>
            </w:pPr>
            <w:r w:rsidRPr="00AF7B84">
              <w:rPr>
                <w:rFonts w:ascii="Arial" w:hAnsi="Arial" w:cs="Arial"/>
                <w:color w:val="11306E"/>
                <w:sz w:val="24"/>
              </w:rPr>
              <w:t>Przedstaw cele realizacji projektu. Z</w:t>
            </w:r>
            <w:r w:rsidRPr="00AF7B84">
              <w:rPr>
                <w:rFonts w:ascii="Arial" w:hAnsi="Arial" w:cs="Arial"/>
                <w:iCs/>
                <w:color w:val="11306E"/>
                <w:sz w:val="24"/>
              </w:rPr>
              <w:t xml:space="preserve">definiuj </w:t>
            </w:r>
            <w:r w:rsidR="00ED2CC2" w:rsidRPr="00AF7B84">
              <w:rPr>
                <w:rFonts w:ascii="Arial" w:hAnsi="Arial" w:cs="Arial"/>
                <w:iCs/>
                <w:color w:val="11306E"/>
                <w:sz w:val="24"/>
              </w:rPr>
              <w:t>je</w:t>
            </w:r>
            <w:r w:rsidRPr="00AF7B84">
              <w:rPr>
                <w:rFonts w:ascii="Arial" w:hAnsi="Arial" w:cs="Arial"/>
                <w:iCs/>
                <w:color w:val="11306E"/>
                <w:sz w:val="24"/>
              </w:rPr>
              <w:t xml:space="preserve"> w taki sposób</w:t>
            </w:r>
            <w:r w:rsidR="00A932B2" w:rsidRPr="00AF7B84">
              <w:rPr>
                <w:rFonts w:ascii="Arial" w:hAnsi="Arial" w:cs="Arial"/>
                <w:iCs/>
                <w:color w:val="11306E"/>
                <w:sz w:val="24"/>
              </w:rPr>
              <w:t>,</w:t>
            </w:r>
            <w:r w:rsidRPr="00AF7B84">
              <w:rPr>
                <w:rFonts w:ascii="Arial" w:hAnsi="Arial" w:cs="Arial"/>
                <w:iCs/>
                <w:color w:val="11306E"/>
                <w:sz w:val="24"/>
              </w:rPr>
              <w:t xml:space="preserve"> aby j</w:t>
            </w:r>
            <w:r w:rsidRPr="00AF7B84">
              <w:rPr>
                <w:rFonts w:ascii="Arial" w:hAnsi="Arial" w:cs="Arial"/>
                <w:bCs/>
                <w:iCs/>
                <w:color w:val="11306E"/>
                <w:sz w:val="24"/>
              </w:rPr>
              <w:t xml:space="preserve">asno wskazywały jakie korzyści społeczno-gospodarcze można osiągnąć dzięki </w:t>
            </w:r>
            <w:r w:rsidR="00ED2CC2" w:rsidRPr="00AF7B84">
              <w:rPr>
                <w:rFonts w:ascii="Arial" w:hAnsi="Arial" w:cs="Arial"/>
                <w:bCs/>
                <w:iCs/>
                <w:color w:val="11306E"/>
                <w:sz w:val="24"/>
              </w:rPr>
              <w:t>realizacji</w:t>
            </w:r>
            <w:r w:rsidRPr="00AF7B84">
              <w:rPr>
                <w:rFonts w:ascii="Arial" w:hAnsi="Arial" w:cs="Arial"/>
                <w:bCs/>
                <w:iCs/>
                <w:color w:val="11306E"/>
                <w:sz w:val="24"/>
              </w:rPr>
              <w:t xml:space="preserve"> projektu.</w:t>
            </w:r>
          </w:p>
          <w:p w14:paraId="2F5462FB" w14:textId="77777777" w:rsidR="00A41CA9" w:rsidRDefault="00A41CA9" w:rsidP="00A41CA9">
            <w:pPr>
              <w:pStyle w:val="Akapitzlist"/>
              <w:spacing w:after="0" w:line="276" w:lineRule="auto"/>
              <w:ind w:left="0"/>
              <w:rPr>
                <w:rFonts w:ascii="Arial" w:hAnsi="Arial" w:cs="Arial"/>
                <w:bCs/>
                <w:iCs/>
                <w:color w:val="11306E"/>
                <w:sz w:val="24"/>
              </w:rPr>
            </w:pPr>
            <w:r>
              <w:rPr>
                <w:rFonts w:ascii="Arial" w:hAnsi="Arial" w:cs="Arial"/>
                <w:bCs/>
                <w:iCs/>
                <w:color w:val="11306E"/>
                <w:sz w:val="24"/>
              </w:rPr>
              <w:t>Wskaż:</w:t>
            </w:r>
          </w:p>
          <w:p w14:paraId="536616A4" w14:textId="77777777" w:rsidR="00A41CA9" w:rsidRDefault="00A41CA9" w:rsidP="00A41CA9">
            <w:pPr>
              <w:pStyle w:val="Akapitzlist"/>
              <w:spacing w:after="0" w:line="276" w:lineRule="auto"/>
              <w:ind w:left="0"/>
              <w:rPr>
                <w:rFonts w:ascii="Arial" w:hAnsi="Arial" w:cs="Arial"/>
                <w:bCs/>
                <w:iCs/>
                <w:color w:val="11306E"/>
                <w:sz w:val="24"/>
              </w:rPr>
            </w:pPr>
            <w:r>
              <w:rPr>
                <w:rFonts w:ascii="Arial" w:hAnsi="Arial" w:cs="Arial"/>
                <w:bCs/>
                <w:iCs/>
                <w:color w:val="11306E"/>
                <w:sz w:val="24"/>
              </w:rPr>
              <w:t>- datę rozpoczęcia realizacji projektu (r</w:t>
            </w:r>
            <w:r w:rsidRPr="000E5C73">
              <w:rPr>
                <w:rFonts w:ascii="Arial" w:hAnsi="Arial" w:cs="Arial"/>
                <w:bCs/>
                <w:iCs/>
                <w:color w:val="11306E"/>
                <w:sz w:val="24"/>
              </w:rPr>
              <w:t>ozpoczęcie realizacji projektu oznacza podjęcie działań zmierzających bezpośrednio do realizacji projektu, w tym zwłaszcza rozpoczęcie prac budowlanych, pierwsze prawnie wiążące zobowiązanie do zamówienia środków trwałych, elementów wyposażenia, towarów, usług lub wartości niematerialnych i prawnych, jak też poniesienie jakiegokolwiek wydatku kwalifikowalnego w ramach projektu</w:t>
            </w:r>
            <w:r>
              <w:rPr>
                <w:rFonts w:ascii="Arial" w:hAnsi="Arial" w:cs="Arial"/>
                <w:bCs/>
                <w:iCs/>
                <w:color w:val="11306E"/>
                <w:sz w:val="24"/>
              </w:rPr>
              <w:t>),</w:t>
            </w:r>
          </w:p>
          <w:p w14:paraId="0E7F7B28" w14:textId="77777777" w:rsidR="00A41CA9" w:rsidRPr="00AF7B84" w:rsidRDefault="00A41CA9" w:rsidP="00A41CA9">
            <w:pPr>
              <w:spacing w:after="0" w:line="276" w:lineRule="auto"/>
              <w:rPr>
                <w:rFonts w:ascii="Arial" w:hAnsi="Arial" w:cs="Arial"/>
                <w:b/>
                <w:color w:val="11306E"/>
                <w:sz w:val="24"/>
              </w:rPr>
            </w:pPr>
            <w:r>
              <w:rPr>
                <w:rFonts w:ascii="Arial" w:hAnsi="Arial" w:cs="Arial"/>
                <w:bCs/>
                <w:iCs/>
                <w:color w:val="11306E"/>
                <w:sz w:val="24"/>
              </w:rPr>
              <w:t xml:space="preserve">- </w:t>
            </w:r>
            <w:r w:rsidRPr="000E5C73">
              <w:rPr>
                <w:rFonts w:ascii="Arial" w:hAnsi="Arial" w:cs="Arial"/>
                <w:bCs/>
                <w:iCs/>
                <w:color w:val="11306E"/>
                <w:sz w:val="24"/>
              </w:rPr>
              <w:t>datę rozpoczęcia prac (</w:t>
            </w:r>
            <w:r>
              <w:rPr>
                <w:rFonts w:ascii="Arial" w:hAnsi="Arial" w:cs="Arial"/>
                <w:bCs/>
                <w:iCs/>
                <w:color w:val="11306E"/>
                <w:sz w:val="24"/>
              </w:rPr>
              <w:t>p</w:t>
            </w:r>
            <w:r w:rsidRPr="000E5C73">
              <w:rPr>
                <w:rFonts w:ascii="Arial" w:hAnsi="Arial" w:cs="Arial"/>
                <w:bCs/>
                <w:iCs/>
                <w:color w:val="11306E"/>
                <w:sz w:val="24"/>
              </w:rPr>
              <w:t>rzez rozpoczęcie prac należy rozumieć rozpoczęcie robót budowlanych związanych z inwestycją objętą projektem lub pierwsze prawnie wiążące zobowiązanie do zamówienia urządzeń lub inne zobowiązanie, które powoduje, że inwestycja staje się nieodwracalna, w zależności od tego co nastąpi najpierw</w:t>
            </w:r>
            <w:r>
              <w:rPr>
                <w:rFonts w:ascii="Arial" w:hAnsi="Arial" w:cs="Arial"/>
                <w:bCs/>
                <w:iCs/>
                <w:color w:val="11306E"/>
                <w:sz w:val="24"/>
              </w:rPr>
              <w:t>; z</w:t>
            </w:r>
            <w:r w:rsidRPr="000E5C73">
              <w:rPr>
                <w:rFonts w:ascii="Arial" w:hAnsi="Arial" w:cs="Arial"/>
                <w:bCs/>
                <w:iCs/>
                <w:color w:val="11306E"/>
                <w:sz w:val="24"/>
              </w:rPr>
              <w:t>akupu gruntów ani prac przygotowawczych nie uznaje się za rozpoczęcie prac</w:t>
            </w:r>
            <w:r>
              <w:rPr>
                <w:rFonts w:ascii="Arial" w:hAnsi="Arial" w:cs="Arial"/>
                <w:bCs/>
                <w:iCs/>
                <w:color w:val="11306E"/>
                <w:sz w:val="24"/>
              </w:rPr>
              <w:t>).</w:t>
            </w:r>
          </w:p>
        </w:tc>
      </w:tr>
      <w:tr w:rsidR="00EB2467" w:rsidRPr="004459D4" w14:paraId="5563B9B1" w14:textId="77777777" w:rsidTr="000D7753">
        <w:tc>
          <w:tcPr>
            <w:tcW w:w="9356" w:type="dxa"/>
          </w:tcPr>
          <w:p w14:paraId="7BC5BFEC" w14:textId="77777777" w:rsidR="00A41CA9" w:rsidRDefault="00A41CA9" w:rsidP="00A41CA9">
            <w:pPr>
              <w:spacing w:line="276" w:lineRule="auto"/>
              <w:rPr>
                <w:rFonts w:ascii="Arial" w:hAnsi="Arial" w:cs="Arial"/>
                <w:i/>
                <w:color w:val="11306E"/>
                <w:sz w:val="24"/>
              </w:rPr>
            </w:pPr>
            <w:r w:rsidRPr="009D060B">
              <w:rPr>
                <w:rFonts w:ascii="Arial" w:hAnsi="Arial" w:cs="Arial"/>
                <w:i/>
                <w:color w:val="11306E"/>
                <w:sz w:val="24"/>
              </w:rPr>
              <w:t>Pole opisowe.</w:t>
            </w:r>
          </w:p>
          <w:p w14:paraId="6C60B745" w14:textId="77777777" w:rsidR="00EB2467" w:rsidRPr="00AF7B84" w:rsidRDefault="00EB2467" w:rsidP="003E417F">
            <w:pPr>
              <w:spacing w:line="276" w:lineRule="auto"/>
              <w:rPr>
                <w:rFonts w:ascii="Arial" w:hAnsi="Arial" w:cs="Arial"/>
                <w:sz w:val="24"/>
              </w:rPr>
            </w:pPr>
          </w:p>
        </w:tc>
      </w:tr>
      <w:tr w:rsidR="00EB2467" w:rsidRPr="004459D4" w14:paraId="3CC4E67B" w14:textId="77777777" w:rsidTr="00BF682B">
        <w:tc>
          <w:tcPr>
            <w:tcW w:w="9356" w:type="dxa"/>
            <w:shd w:val="clear" w:color="auto" w:fill="9CC2E5"/>
          </w:tcPr>
          <w:p w14:paraId="6DD79D3B" w14:textId="77777777" w:rsidR="006F0C4B" w:rsidRPr="00AF7B84" w:rsidRDefault="006F0C4B" w:rsidP="003E417F">
            <w:pPr>
              <w:pStyle w:val="Akapitzlist"/>
              <w:numPr>
                <w:ilvl w:val="0"/>
                <w:numId w:val="2"/>
              </w:numPr>
              <w:spacing w:after="0" w:line="276" w:lineRule="auto"/>
              <w:ind w:left="426" w:hanging="357"/>
              <w:rPr>
                <w:rFonts w:ascii="Arial" w:hAnsi="Arial" w:cs="Arial"/>
                <w:b/>
                <w:color w:val="11306E"/>
                <w:sz w:val="24"/>
              </w:rPr>
            </w:pPr>
            <w:r w:rsidRPr="00AF7B84">
              <w:rPr>
                <w:rFonts w:ascii="Arial" w:hAnsi="Arial" w:cs="Arial"/>
                <w:b/>
                <w:color w:val="11306E"/>
                <w:sz w:val="24"/>
              </w:rPr>
              <w:t>Zgodność z celami działania</w:t>
            </w:r>
          </w:p>
          <w:p w14:paraId="03B7C9C9" w14:textId="77777777" w:rsidR="00B3592F" w:rsidRPr="00AF7B84" w:rsidRDefault="008230E6" w:rsidP="003E417F">
            <w:pPr>
              <w:spacing w:after="0" w:line="276" w:lineRule="auto"/>
              <w:rPr>
                <w:rFonts w:ascii="Arial" w:hAnsi="Arial" w:cs="Arial"/>
                <w:sz w:val="24"/>
              </w:rPr>
            </w:pPr>
            <w:r w:rsidRPr="00AF7B84">
              <w:rPr>
                <w:rFonts w:ascii="Arial" w:hAnsi="Arial" w:cs="Arial"/>
                <w:color w:val="11306E"/>
                <w:sz w:val="24"/>
              </w:rPr>
              <w:t>Opisz i uzasadnij</w:t>
            </w:r>
            <w:r w:rsidR="006F0C4B" w:rsidRPr="00AF7B84">
              <w:rPr>
                <w:rFonts w:ascii="Arial" w:hAnsi="Arial" w:cs="Arial"/>
                <w:color w:val="11306E"/>
                <w:sz w:val="24"/>
              </w:rPr>
              <w:t xml:space="preserve"> zgodność projektu z celem </w:t>
            </w:r>
            <w:r w:rsidR="006B6BB5" w:rsidRPr="00AF7B84">
              <w:rPr>
                <w:rFonts w:ascii="Arial" w:hAnsi="Arial" w:cs="Arial"/>
                <w:color w:val="11306E"/>
                <w:sz w:val="24"/>
              </w:rPr>
              <w:t xml:space="preserve">danego </w:t>
            </w:r>
            <w:r w:rsidR="006F0C4B" w:rsidRPr="00AF7B84">
              <w:rPr>
                <w:rFonts w:ascii="Arial" w:hAnsi="Arial" w:cs="Arial"/>
                <w:color w:val="11306E"/>
                <w:sz w:val="24"/>
              </w:rPr>
              <w:t>działania</w:t>
            </w:r>
            <w:r w:rsidR="006B6BB5" w:rsidRPr="00AF7B84">
              <w:rPr>
                <w:rFonts w:ascii="Arial" w:hAnsi="Arial" w:cs="Arial"/>
                <w:color w:val="11306E"/>
                <w:sz w:val="24"/>
              </w:rPr>
              <w:t xml:space="preserve"> FEPZ</w:t>
            </w:r>
            <w:r w:rsidR="006F0C4B" w:rsidRPr="00AF7B84">
              <w:rPr>
                <w:rFonts w:ascii="Arial" w:hAnsi="Arial" w:cs="Arial"/>
                <w:color w:val="11306E"/>
                <w:sz w:val="24"/>
              </w:rPr>
              <w:t xml:space="preserve"> i szczegółowym opisem możliwych typów projektów.</w:t>
            </w:r>
          </w:p>
        </w:tc>
      </w:tr>
      <w:tr w:rsidR="00EB2467" w:rsidRPr="004459D4" w14:paraId="73AC51A2" w14:textId="77777777" w:rsidTr="000D7753">
        <w:tc>
          <w:tcPr>
            <w:tcW w:w="9356" w:type="dxa"/>
          </w:tcPr>
          <w:p w14:paraId="68CADAF1" w14:textId="77777777" w:rsidR="00A41CA9" w:rsidRDefault="00A41CA9" w:rsidP="00A41CA9">
            <w:pPr>
              <w:spacing w:line="276" w:lineRule="auto"/>
              <w:rPr>
                <w:rFonts w:ascii="Arial" w:hAnsi="Arial" w:cs="Arial"/>
                <w:i/>
                <w:color w:val="11306E"/>
                <w:sz w:val="24"/>
              </w:rPr>
            </w:pPr>
            <w:r w:rsidRPr="009D060B">
              <w:rPr>
                <w:rFonts w:ascii="Arial" w:hAnsi="Arial" w:cs="Arial"/>
                <w:i/>
                <w:color w:val="11306E"/>
                <w:sz w:val="24"/>
              </w:rPr>
              <w:lastRenderedPageBreak/>
              <w:t>Pole opisowe.</w:t>
            </w:r>
          </w:p>
          <w:p w14:paraId="493E3CB9" w14:textId="77777777" w:rsidR="00EB2467" w:rsidRPr="00AF7B84" w:rsidRDefault="00EB2467" w:rsidP="003E417F">
            <w:pPr>
              <w:spacing w:line="276" w:lineRule="auto"/>
              <w:rPr>
                <w:rFonts w:ascii="Arial" w:hAnsi="Arial" w:cs="Arial"/>
                <w:sz w:val="24"/>
              </w:rPr>
            </w:pPr>
          </w:p>
        </w:tc>
      </w:tr>
      <w:tr w:rsidR="00EB2467" w:rsidRPr="004459D4" w14:paraId="5B574269" w14:textId="77777777" w:rsidTr="00BF682B">
        <w:tc>
          <w:tcPr>
            <w:tcW w:w="9356" w:type="dxa"/>
            <w:shd w:val="clear" w:color="auto" w:fill="9CC2E5"/>
          </w:tcPr>
          <w:p w14:paraId="34C4982E" w14:textId="77777777" w:rsidR="006F0C4B" w:rsidRPr="00AF7B84" w:rsidRDefault="006F0C4B" w:rsidP="003E417F">
            <w:pPr>
              <w:pStyle w:val="Akapitzlist"/>
              <w:numPr>
                <w:ilvl w:val="0"/>
                <w:numId w:val="2"/>
              </w:numPr>
              <w:spacing w:after="0" w:line="276" w:lineRule="auto"/>
              <w:ind w:left="426" w:hanging="357"/>
              <w:rPr>
                <w:rFonts w:ascii="Arial" w:hAnsi="Arial" w:cs="Arial"/>
                <w:b/>
                <w:color w:val="11306E"/>
                <w:sz w:val="24"/>
              </w:rPr>
            </w:pPr>
            <w:r w:rsidRPr="00AF7B84">
              <w:rPr>
                <w:rFonts w:ascii="Arial" w:hAnsi="Arial" w:cs="Arial"/>
                <w:b/>
                <w:color w:val="11306E"/>
                <w:sz w:val="24"/>
              </w:rPr>
              <w:t>Efekty osiągnięte przez projekt</w:t>
            </w:r>
          </w:p>
          <w:p w14:paraId="750EFEF0" w14:textId="77777777" w:rsidR="006F0C4B" w:rsidRPr="00AF7B84" w:rsidRDefault="008230E6" w:rsidP="003E417F">
            <w:pPr>
              <w:spacing w:after="0" w:line="276" w:lineRule="auto"/>
              <w:rPr>
                <w:rFonts w:ascii="Arial" w:hAnsi="Arial" w:cs="Arial"/>
                <w:sz w:val="24"/>
              </w:rPr>
            </w:pPr>
            <w:r w:rsidRPr="00AF7B84">
              <w:rPr>
                <w:rFonts w:ascii="Arial" w:hAnsi="Arial" w:cs="Arial"/>
                <w:color w:val="11306E"/>
                <w:sz w:val="24"/>
              </w:rPr>
              <w:t>Wskaż</w:t>
            </w:r>
            <w:r w:rsidR="006F0C4B" w:rsidRPr="00AF7B84">
              <w:rPr>
                <w:rFonts w:ascii="Arial" w:hAnsi="Arial" w:cs="Arial"/>
                <w:color w:val="11306E"/>
                <w:sz w:val="24"/>
              </w:rPr>
              <w:t xml:space="preserve"> produkty i rezultaty projektu</w:t>
            </w:r>
            <w:r w:rsidR="00935BC0" w:rsidRPr="00AF7B84">
              <w:rPr>
                <w:rFonts w:ascii="Arial" w:hAnsi="Arial" w:cs="Arial"/>
                <w:color w:val="11306E"/>
                <w:sz w:val="24"/>
              </w:rPr>
              <w:t>, korzyści społeczne i ekonomiczne</w:t>
            </w:r>
            <w:r w:rsidR="006F0C4B" w:rsidRPr="00AF7B84">
              <w:rPr>
                <w:rFonts w:ascii="Arial" w:hAnsi="Arial" w:cs="Arial"/>
                <w:color w:val="11306E"/>
                <w:sz w:val="24"/>
              </w:rPr>
              <w:t xml:space="preserve"> oraz beneficjentów końcowych.</w:t>
            </w:r>
            <w:r w:rsidRPr="00AF7B84">
              <w:rPr>
                <w:rFonts w:ascii="Arial" w:hAnsi="Arial" w:cs="Arial"/>
                <w:color w:val="11306E"/>
                <w:sz w:val="24"/>
              </w:rPr>
              <w:t xml:space="preserve"> Udowodnij, </w:t>
            </w:r>
            <w:r w:rsidR="00A932B2" w:rsidRPr="00AF7B84">
              <w:rPr>
                <w:rFonts w:ascii="Arial" w:hAnsi="Arial" w:cs="Arial"/>
                <w:color w:val="11306E"/>
                <w:sz w:val="24"/>
              </w:rPr>
              <w:t>że</w:t>
            </w:r>
            <w:r w:rsidRPr="00AF7B84">
              <w:rPr>
                <w:rFonts w:ascii="Arial" w:hAnsi="Arial" w:cs="Arial"/>
                <w:color w:val="11306E"/>
                <w:sz w:val="24"/>
              </w:rPr>
              <w:t xml:space="preserve"> sposób zrealizowania projektu zapewnia najkorzystniejszą relację między kwotą wsparcia, podejmowanymi działaniami i osiąganymi celami.</w:t>
            </w:r>
          </w:p>
        </w:tc>
      </w:tr>
      <w:tr w:rsidR="00EB2467" w:rsidRPr="004459D4" w14:paraId="49C95FEB" w14:textId="77777777" w:rsidTr="000D7753">
        <w:tc>
          <w:tcPr>
            <w:tcW w:w="9356" w:type="dxa"/>
          </w:tcPr>
          <w:p w14:paraId="3D9B8E7C" w14:textId="77777777" w:rsidR="00A41CA9" w:rsidRDefault="00A41CA9" w:rsidP="00A41CA9">
            <w:pPr>
              <w:spacing w:line="276" w:lineRule="auto"/>
              <w:rPr>
                <w:rFonts w:ascii="Arial" w:hAnsi="Arial" w:cs="Arial"/>
                <w:i/>
                <w:color w:val="11306E"/>
                <w:sz w:val="24"/>
              </w:rPr>
            </w:pPr>
            <w:r w:rsidRPr="009D060B">
              <w:rPr>
                <w:rFonts w:ascii="Arial" w:hAnsi="Arial" w:cs="Arial"/>
                <w:i/>
                <w:color w:val="11306E"/>
                <w:sz w:val="24"/>
              </w:rPr>
              <w:t>Pole opisowe.</w:t>
            </w:r>
          </w:p>
          <w:p w14:paraId="13B60ACF" w14:textId="77777777" w:rsidR="00EB2467" w:rsidRPr="00AF7B84" w:rsidRDefault="00EB2467" w:rsidP="003E417F">
            <w:pPr>
              <w:spacing w:line="276" w:lineRule="auto"/>
              <w:rPr>
                <w:rFonts w:ascii="Arial" w:hAnsi="Arial" w:cs="Arial"/>
                <w:sz w:val="24"/>
              </w:rPr>
            </w:pPr>
          </w:p>
        </w:tc>
      </w:tr>
      <w:tr w:rsidR="00EB2467" w:rsidRPr="004459D4" w14:paraId="154DD4C5" w14:textId="77777777" w:rsidTr="00BF682B">
        <w:tc>
          <w:tcPr>
            <w:tcW w:w="9356" w:type="dxa"/>
            <w:shd w:val="clear" w:color="auto" w:fill="9CC2E5"/>
          </w:tcPr>
          <w:p w14:paraId="4D71A777" w14:textId="77777777" w:rsidR="00EB2467" w:rsidRPr="00AF7B84" w:rsidRDefault="006F0C4B" w:rsidP="003E417F">
            <w:pPr>
              <w:pStyle w:val="Akapitzlist"/>
              <w:numPr>
                <w:ilvl w:val="0"/>
                <w:numId w:val="2"/>
              </w:numPr>
              <w:spacing w:after="0" w:line="276" w:lineRule="auto"/>
              <w:ind w:left="426" w:hanging="357"/>
              <w:rPr>
                <w:rFonts w:ascii="Arial" w:hAnsi="Arial" w:cs="Arial"/>
                <w:b/>
                <w:color w:val="11306E"/>
                <w:sz w:val="24"/>
              </w:rPr>
            </w:pPr>
            <w:r w:rsidRPr="00AF7B84">
              <w:rPr>
                <w:rFonts w:ascii="Arial" w:hAnsi="Arial" w:cs="Arial"/>
                <w:b/>
                <w:color w:val="11306E"/>
                <w:sz w:val="24"/>
              </w:rPr>
              <w:t>Trwałość rezultatów projektu</w:t>
            </w:r>
          </w:p>
          <w:p w14:paraId="1C326C0E" w14:textId="77777777" w:rsidR="00055163" w:rsidRDefault="00EA1E50" w:rsidP="003E417F">
            <w:pPr>
              <w:spacing w:after="0" w:line="276" w:lineRule="auto"/>
              <w:rPr>
                <w:rFonts w:ascii="Arial" w:hAnsi="Arial" w:cs="Arial"/>
                <w:color w:val="11306E"/>
                <w:sz w:val="24"/>
              </w:rPr>
            </w:pPr>
            <w:r w:rsidRPr="00AF7B84">
              <w:rPr>
                <w:rFonts w:ascii="Arial" w:hAnsi="Arial" w:cs="Arial"/>
                <w:color w:val="11306E"/>
                <w:sz w:val="24"/>
              </w:rPr>
              <w:t xml:space="preserve">Wskaż </w:t>
            </w:r>
            <w:r w:rsidR="009B3CD2" w:rsidRPr="00AF7B84">
              <w:rPr>
                <w:rFonts w:ascii="Arial" w:hAnsi="Arial" w:cs="Arial"/>
                <w:color w:val="11306E"/>
                <w:sz w:val="24"/>
              </w:rPr>
              <w:t>jak</w:t>
            </w:r>
            <w:r w:rsidRPr="00AF7B84">
              <w:rPr>
                <w:rFonts w:ascii="Arial" w:hAnsi="Arial" w:cs="Arial"/>
                <w:color w:val="11306E"/>
                <w:sz w:val="24"/>
              </w:rPr>
              <w:t xml:space="preserve"> projekt będzie funkcjonować po zakończeniu jego realizacji. </w:t>
            </w:r>
            <w:r w:rsidR="009B3CD2" w:rsidRPr="00AF7B84">
              <w:rPr>
                <w:rFonts w:ascii="Arial" w:hAnsi="Arial" w:cs="Arial"/>
                <w:color w:val="11306E"/>
                <w:sz w:val="24"/>
              </w:rPr>
              <w:t xml:space="preserve">Opisz </w:t>
            </w:r>
            <w:r w:rsidR="0074745D" w:rsidRPr="00AF7B84">
              <w:rPr>
                <w:rFonts w:ascii="Arial" w:hAnsi="Arial" w:cs="Arial"/>
                <w:color w:val="11306E"/>
                <w:sz w:val="24"/>
              </w:rPr>
              <w:t>w jaki</w:t>
            </w:r>
            <w:r w:rsidR="00B64FC1" w:rsidRPr="00AF7B84">
              <w:rPr>
                <w:rFonts w:ascii="Arial" w:hAnsi="Arial" w:cs="Arial"/>
                <w:color w:val="11306E"/>
                <w:sz w:val="24"/>
              </w:rPr>
              <w:t xml:space="preserve"> sposób zapewni</w:t>
            </w:r>
            <w:r w:rsidR="0074745D" w:rsidRPr="00AF7B84">
              <w:rPr>
                <w:rFonts w:ascii="Arial" w:hAnsi="Arial" w:cs="Arial"/>
                <w:color w:val="11306E"/>
                <w:sz w:val="24"/>
              </w:rPr>
              <w:t>sz</w:t>
            </w:r>
            <w:r w:rsidR="00B64FC1" w:rsidRPr="00AF7B84">
              <w:rPr>
                <w:rFonts w:ascii="Arial" w:hAnsi="Arial" w:cs="Arial"/>
                <w:color w:val="11306E"/>
                <w:sz w:val="24"/>
              </w:rPr>
              <w:t xml:space="preserve"> środk</w:t>
            </w:r>
            <w:r w:rsidR="0074745D" w:rsidRPr="00AF7B84">
              <w:rPr>
                <w:rFonts w:ascii="Arial" w:hAnsi="Arial" w:cs="Arial"/>
                <w:color w:val="11306E"/>
                <w:sz w:val="24"/>
              </w:rPr>
              <w:t xml:space="preserve">i </w:t>
            </w:r>
            <w:r w:rsidR="00B64FC1" w:rsidRPr="00AF7B84">
              <w:rPr>
                <w:rFonts w:ascii="Arial" w:hAnsi="Arial" w:cs="Arial"/>
                <w:color w:val="11306E"/>
                <w:sz w:val="24"/>
              </w:rPr>
              <w:t xml:space="preserve">na utrzymanie i eksploatację rezultatów </w:t>
            </w:r>
            <w:r w:rsidR="009B3CD2" w:rsidRPr="00AF7B84">
              <w:rPr>
                <w:rFonts w:ascii="Arial" w:hAnsi="Arial" w:cs="Arial"/>
                <w:color w:val="11306E"/>
                <w:sz w:val="24"/>
              </w:rPr>
              <w:t>inwestycji</w:t>
            </w:r>
            <w:r w:rsidR="0074745D" w:rsidRPr="00AF7B84">
              <w:rPr>
                <w:rFonts w:ascii="Arial" w:hAnsi="Arial" w:cs="Arial"/>
                <w:color w:val="11306E"/>
                <w:sz w:val="24"/>
              </w:rPr>
              <w:t>, tak aby zapewnić stabilność ich finansowania.</w:t>
            </w:r>
          </w:p>
          <w:p w14:paraId="5568172C" w14:textId="77777777" w:rsidR="00E10089" w:rsidRPr="00AF7B84" w:rsidRDefault="00E10089" w:rsidP="003E417F">
            <w:pPr>
              <w:spacing w:after="0" w:line="276" w:lineRule="auto"/>
              <w:rPr>
                <w:rFonts w:ascii="Arial" w:hAnsi="Arial" w:cs="Arial"/>
                <w:color w:val="11306E"/>
                <w:sz w:val="24"/>
              </w:rPr>
            </w:pPr>
            <w:r>
              <w:rPr>
                <w:rFonts w:ascii="Arial" w:hAnsi="Arial" w:cs="Arial"/>
                <w:color w:val="11306E"/>
                <w:sz w:val="24"/>
              </w:rPr>
              <w:t xml:space="preserve">Potwierdź, że projekt został przygotowany zgodnie z wymogami w zakresie trwałości </w:t>
            </w:r>
            <w:r w:rsidR="006A51DC">
              <w:rPr>
                <w:rFonts w:ascii="Arial" w:hAnsi="Arial" w:cs="Arial"/>
                <w:color w:val="11306E"/>
                <w:sz w:val="24"/>
              </w:rPr>
              <w:t xml:space="preserve">- </w:t>
            </w:r>
            <w:r w:rsidRPr="00E10089">
              <w:rPr>
                <w:rFonts w:ascii="Arial" w:hAnsi="Arial" w:cs="Arial"/>
                <w:color w:val="11306E"/>
                <w:sz w:val="24"/>
              </w:rPr>
              <w:t xml:space="preserve"> art. 65 Rozporządzenia Parlamentu Europejskiego i Rady (UE) nr 2021/1060.</w:t>
            </w:r>
          </w:p>
        </w:tc>
      </w:tr>
      <w:tr w:rsidR="00A21D14" w:rsidRPr="004459D4" w14:paraId="5CBA9912" w14:textId="77777777" w:rsidTr="000D7753">
        <w:tc>
          <w:tcPr>
            <w:tcW w:w="9356" w:type="dxa"/>
          </w:tcPr>
          <w:p w14:paraId="65E83E9D" w14:textId="77777777" w:rsidR="00A41CA9" w:rsidRDefault="00A41CA9" w:rsidP="00A41CA9">
            <w:pPr>
              <w:spacing w:line="276" w:lineRule="auto"/>
              <w:rPr>
                <w:rFonts w:ascii="Arial" w:hAnsi="Arial" w:cs="Arial"/>
                <w:i/>
                <w:color w:val="11306E"/>
                <w:sz w:val="24"/>
              </w:rPr>
            </w:pPr>
            <w:r w:rsidRPr="009D060B">
              <w:rPr>
                <w:rFonts w:ascii="Arial" w:hAnsi="Arial" w:cs="Arial"/>
                <w:i/>
                <w:color w:val="11306E"/>
                <w:sz w:val="24"/>
              </w:rPr>
              <w:t>Pole opisowe.</w:t>
            </w:r>
          </w:p>
          <w:p w14:paraId="19B6FDF4" w14:textId="77777777" w:rsidR="003E417F" w:rsidRDefault="003E417F" w:rsidP="003E417F">
            <w:pPr>
              <w:spacing w:line="276" w:lineRule="auto"/>
              <w:rPr>
                <w:rFonts w:ascii="Arial" w:hAnsi="Arial" w:cs="Arial"/>
                <w:sz w:val="24"/>
              </w:rPr>
            </w:pPr>
          </w:p>
          <w:p w14:paraId="1C394938" w14:textId="77777777" w:rsidR="003E417F" w:rsidRPr="00AF7B84" w:rsidRDefault="003E417F" w:rsidP="003E417F">
            <w:pPr>
              <w:spacing w:line="276" w:lineRule="auto"/>
              <w:rPr>
                <w:rFonts w:ascii="Arial" w:hAnsi="Arial" w:cs="Arial"/>
                <w:sz w:val="24"/>
              </w:rPr>
            </w:pPr>
          </w:p>
        </w:tc>
      </w:tr>
      <w:tr w:rsidR="00A21D14" w:rsidRPr="004459D4" w14:paraId="6484B1A3" w14:textId="77777777" w:rsidTr="00BF682B">
        <w:tc>
          <w:tcPr>
            <w:tcW w:w="9356" w:type="dxa"/>
            <w:shd w:val="clear" w:color="auto" w:fill="9CC2E5"/>
          </w:tcPr>
          <w:p w14:paraId="7D8F3C6C" w14:textId="77777777" w:rsidR="00A21D14" w:rsidRPr="00AF7B84" w:rsidRDefault="006F0C4B" w:rsidP="003E417F">
            <w:pPr>
              <w:pStyle w:val="Akapitzlist"/>
              <w:numPr>
                <w:ilvl w:val="0"/>
                <w:numId w:val="2"/>
              </w:numPr>
              <w:spacing w:after="0" w:line="276" w:lineRule="auto"/>
              <w:ind w:left="426" w:hanging="357"/>
              <w:rPr>
                <w:rFonts w:ascii="Arial" w:hAnsi="Arial" w:cs="Arial"/>
                <w:b/>
                <w:color w:val="11306E"/>
                <w:sz w:val="24"/>
              </w:rPr>
            </w:pPr>
            <w:r w:rsidRPr="00AF7B84">
              <w:rPr>
                <w:rFonts w:ascii="Arial" w:hAnsi="Arial" w:cs="Arial"/>
                <w:b/>
                <w:color w:val="11306E"/>
                <w:sz w:val="24"/>
              </w:rPr>
              <w:t xml:space="preserve">Trafność wybranego rozwiązania </w:t>
            </w:r>
          </w:p>
          <w:p w14:paraId="7B0E0938" w14:textId="77777777" w:rsidR="006F0C4B" w:rsidRPr="00AF7B84" w:rsidRDefault="00AE604B" w:rsidP="003E417F">
            <w:pPr>
              <w:spacing w:after="0" w:line="276" w:lineRule="auto"/>
              <w:rPr>
                <w:rFonts w:ascii="Arial" w:hAnsi="Arial" w:cs="Arial"/>
                <w:color w:val="11306E"/>
                <w:sz w:val="24"/>
              </w:rPr>
            </w:pPr>
            <w:r>
              <w:rPr>
                <w:rFonts w:ascii="Arial" w:hAnsi="Arial" w:cs="Arial"/>
                <w:color w:val="11306E"/>
                <w:sz w:val="24"/>
              </w:rPr>
              <w:t xml:space="preserve">Zidentyfikuj </w:t>
            </w:r>
            <w:r w:rsidRPr="00AE604B">
              <w:rPr>
                <w:rFonts w:ascii="Arial" w:hAnsi="Arial" w:cs="Arial"/>
                <w:color w:val="11306E"/>
                <w:sz w:val="24"/>
              </w:rPr>
              <w:t>potrzeb</w:t>
            </w:r>
            <w:r>
              <w:rPr>
                <w:rFonts w:ascii="Arial" w:hAnsi="Arial" w:cs="Arial"/>
                <w:color w:val="11306E"/>
                <w:sz w:val="24"/>
              </w:rPr>
              <w:t>y</w:t>
            </w:r>
            <w:r w:rsidRPr="00AE604B">
              <w:rPr>
                <w:rFonts w:ascii="Arial" w:hAnsi="Arial" w:cs="Arial"/>
                <w:color w:val="11306E"/>
                <w:sz w:val="24"/>
              </w:rPr>
              <w:t xml:space="preserve"> w kontekście infrastruktury objętej wsparciem w ramach projektu</w:t>
            </w:r>
            <w:r w:rsidR="00A74450">
              <w:rPr>
                <w:rFonts w:ascii="Arial" w:hAnsi="Arial" w:cs="Arial"/>
                <w:color w:val="11306E"/>
                <w:sz w:val="24"/>
              </w:rPr>
              <w:t>.</w:t>
            </w:r>
            <w:r w:rsidRPr="00AE604B">
              <w:rPr>
                <w:rFonts w:ascii="Arial" w:hAnsi="Arial" w:cs="Arial"/>
                <w:color w:val="11306E"/>
                <w:sz w:val="24"/>
              </w:rPr>
              <w:t xml:space="preserve"> </w:t>
            </w:r>
            <w:r w:rsidR="0074745D" w:rsidRPr="00AF7B84">
              <w:rPr>
                <w:rFonts w:ascii="Arial" w:hAnsi="Arial" w:cs="Arial"/>
                <w:color w:val="11306E"/>
                <w:sz w:val="24"/>
              </w:rPr>
              <w:t>Uzasadnij</w:t>
            </w:r>
            <w:r w:rsidR="006F0C4B" w:rsidRPr="00AF7B84">
              <w:rPr>
                <w:rFonts w:ascii="Arial" w:hAnsi="Arial" w:cs="Arial"/>
                <w:color w:val="11306E"/>
                <w:sz w:val="24"/>
              </w:rPr>
              <w:t xml:space="preserve">, że </w:t>
            </w:r>
            <w:r w:rsidR="00D3351D" w:rsidRPr="00AF7B84">
              <w:rPr>
                <w:rFonts w:ascii="Arial" w:hAnsi="Arial" w:cs="Arial"/>
                <w:color w:val="11306E"/>
                <w:sz w:val="24"/>
              </w:rPr>
              <w:t>zakres projektu</w:t>
            </w:r>
            <w:r w:rsidR="00090AC6" w:rsidRPr="00AF7B84">
              <w:rPr>
                <w:rFonts w:ascii="Arial" w:hAnsi="Arial" w:cs="Arial"/>
                <w:color w:val="11306E"/>
                <w:sz w:val="24"/>
              </w:rPr>
              <w:t xml:space="preserve"> zaspokoi potrzeby wnioskodawcy oraz </w:t>
            </w:r>
            <w:r w:rsidR="00ED74D0" w:rsidRPr="00AF7B84">
              <w:rPr>
                <w:rFonts w:ascii="Arial" w:hAnsi="Arial" w:cs="Arial"/>
                <w:color w:val="11306E"/>
                <w:sz w:val="24"/>
              </w:rPr>
              <w:t>umożliwi realizację celów projektu</w:t>
            </w:r>
            <w:r w:rsidR="008301A1">
              <w:rPr>
                <w:rFonts w:ascii="Arial" w:hAnsi="Arial" w:cs="Arial"/>
                <w:color w:val="11306E"/>
                <w:sz w:val="24"/>
              </w:rPr>
              <w:t>.</w:t>
            </w:r>
            <w:r>
              <w:rPr>
                <w:rFonts w:ascii="Arial" w:hAnsi="Arial" w:cs="Arial"/>
                <w:color w:val="11306E"/>
                <w:sz w:val="24"/>
              </w:rPr>
              <w:t xml:space="preserve"> </w:t>
            </w:r>
          </w:p>
        </w:tc>
      </w:tr>
      <w:tr w:rsidR="00A21D14" w:rsidRPr="004459D4" w14:paraId="12162B21" w14:textId="77777777" w:rsidTr="000D7753">
        <w:tc>
          <w:tcPr>
            <w:tcW w:w="9356" w:type="dxa"/>
          </w:tcPr>
          <w:p w14:paraId="519FA3A3" w14:textId="77777777" w:rsidR="00A41CA9" w:rsidRDefault="00A41CA9" w:rsidP="00A41CA9">
            <w:pPr>
              <w:spacing w:line="276" w:lineRule="auto"/>
              <w:rPr>
                <w:rFonts w:ascii="Arial" w:hAnsi="Arial" w:cs="Arial"/>
                <w:i/>
                <w:color w:val="11306E"/>
                <w:sz w:val="24"/>
              </w:rPr>
            </w:pPr>
            <w:r w:rsidRPr="009D060B">
              <w:rPr>
                <w:rFonts w:ascii="Arial" w:hAnsi="Arial" w:cs="Arial"/>
                <w:i/>
                <w:color w:val="11306E"/>
                <w:sz w:val="24"/>
              </w:rPr>
              <w:t>Pole opisowe.</w:t>
            </w:r>
          </w:p>
          <w:p w14:paraId="745593DB" w14:textId="77777777" w:rsidR="00A21D14" w:rsidRPr="00AF7B84" w:rsidRDefault="00A21D14" w:rsidP="003E417F">
            <w:pPr>
              <w:spacing w:line="276" w:lineRule="auto"/>
              <w:rPr>
                <w:rFonts w:ascii="Arial" w:hAnsi="Arial" w:cs="Arial"/>
                <w:sz w:val="24"/>
              </w:rPr>
            </w:pPr>
          </w:p>
        </w:tc>
      </w:tr>
    </w:tbl>
    <w:p w14:paraId="77813A1F" w14:textId="77777777" w:rsidR="00944EF4" w:rsidRPr="00944EF4" w:rsidRDefault="00944EF4" w:rsidP="003E417F">
      <w:pPr>
        <w:spacing w:line="276" w:lineRule="auto"/>
      </w:pPr>
    </w:p>
    <w:p w14:paraId="339FACC0" w14:textId="77777777" w:rsidR="00A41CA9" w:rsidRPr="009D060B" w:rsidRDefault="00A41CA9" w:rsidP="00A41CA9">
      <w:pPr>
        <w:pStyle w:val="Nagwek1"/>
        <w:numPr>
          <w:ilvl w:val="0"/>
          <w:numId w:val="1"/>
        </w:numPr>
        <w:spacing w:after="120" w:line="276" w:lineRule="auto"/>
        <w:ind w:left="284" w:hanging="357"/>
        <w:rPr>
          <w:rFonts w:ascii="Arial" w:hAnsi="Arial" w:cs="Arial"/>
          <w:color w:val="000000" w:themeColor="text1"/>
        </w:rPr>
      </w:pPr>
      <w:r w:rsidRPr="009D060B">
        <w:rPr>
          <w:rFonts w:ascii="Arial" w:hAnsi="Arial" w:cs="Arial"/>
          <w:color w:val="000000" w:themeColor="text1"/>
        </w:rPr>
        <w:t>Uwarunkowania prawne I ORGANIZACYJNE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588"/>
        <w:gridCol w:w="901"/>
        <w:gridCol w:w="1226"/>
        <w:gridCol w:w="254"/>
        <w:gridCol w:w="993"/>
        <w:gridCol w:w="2018"/>
      </w:tblGrid>
      <w:tr w:rsidR="00A41CA9" w:rsidRPr="009D060B" w14:paraId="1314FBEF" w14:textId="77777777" w:rsidTr="00657BF3">
        <w:tc>
          <w:tcPr>
            <w:tcW w:w="9356" w:type="dxa"/>
            <w:gridSpan w:val="7"/>
            <w:shd w:val="clear" w:color="auto" w:fill="9CC2E5"/>
          </w:tcPr>
          <w:p w14:paraId="0FB31466" w14:textId="77777777" w:rsidR="00A41CA9" w:rsidRDefault="00A41CA9" w:rsidP="00A41CA9">
            <w:pPr>
              <w:pStyle w:val="Akapitzlist"/>
              <w:numPr>
                <w:ilvl w:val="0"/>
                <w:numId w:val="33"/>
              </w:numPr>
              <w:spacing w:after="0" w:line="276" w:lineRule="auto"/>
              <w:rPr>
                <w:rFonts w:ascii="Arial" w:hAnsi="Arial" w:cs="Arial"/>
                <w:b/>
                <w:color w:val="1F3864" w:themeColor="accent1" w:themeShade="80"/>
                <w:sz w:val="24"/>
              </w:rPr>
            </w:pPr>
            <w:r w:rsidRPr="009D060B">
              <w:rPr>
                <w:rFonts w:ascii="Arial" w:hAnsi="Arial" w:cs="Arial"/>
                <w:b/>
                <w:color w:val="1F3864" w:themeColor="accent1" w:themeShade="80"/>
                <w:sz w:val="24"/>
              </w:rPr>
              <w:t>Prawo do dysponowania nieruchomością</w:t>
            </w:r>
          </w:p>
          <w:p w14:paraId="64224DF1" w14:textId="77777777" w:rsidR="00A41CA9" w:rsidRPr="002D395E" w:rsidRDefault="00A41CA9" w:rsidP="00657BF3">
            <w:pPr>
              <w:spacing w:after="0" w:line="276" w:lineRule="auto"/>
              <w:rPr>
                <w:rFonts w:ascii="Arial" w:hAnsi="Arial" w:cs="Arial"/>
                <w:b/>
                <w:color w:val="1F3864" w:themeColor="accent1" w:themeShade="80"/>
                <w:sz w:val="24"/>
              </w:rPr>
            </w:pPr>
            <w:r w:rsidRPr="002D395E">
              <w:rPr>
                <w:rFonts w:ascii="Arial" w:hAnsi="Arial" w:cs="Arial"/>
                <w:color w:val="1F3864" w:themeColor="accent1" w:themeShade="80"/>
                <w:sz w:val="24"/>
              </w:rPr>
              <w:t xml:space="preserve">Przedstaw miejsce realizacji projektu (miejscowość, numer działki) wraz z tytułem prawnym do dysponowania nieruchomością. </w:t>
            </w:r>
          </w:p>
        </w:tc>
      </w:tr>
      <w:tr w:rsidR="00A41CA9" w:rsidRPr="009D060B" w14:paraId="6BB6D28D" w14:textId="77777777" w:rsidTr="00657BF3">
        <w:tc>
          <w:tcPr>
            <w:tcW w:w="9356" w:type="dxa"/>
            <w:gridSpan w:val="7"/>
          </w:tcPr>
          <w:p w14:paraId="2711AA16" w14:textId="77777777" w:rsidR="00A41CA9" w:rsidRPr="009D060B" w:rsidRDefault="00A41CA9" w:rsidP="00657BF3">
            <w:pPr>
              <w:spacing w:line="276" w:lineRule="auto"/>
              <w:rPr>
                <w:rFonts w:ascii="Arial" w:hAnsi="Arial" w:cs="Arial"/>
                <w:i/>
                <w:color w:val="1F3864" w:themeColor="accent1" w:themeShade="80"/>
                <w:sz w:val="24"/>
              </w:rPr>
            </w:pPr>
            <w:r w:rsidRPr="009D060B">
              <w:rPr>
                <w:rFonts w:ascii="Arial" w:hAnsi="Arial" w:cs="Arial"/>
                <w:i/>
                <w:color w:val="11306E"/>
                <w:sz w:val="24"/>
              </w:rPr>
              <w:t>Pole opisowe.</w:t>
            </w:r>
          </w:p>
        </w:tc>
      </w:tr>
      <w:tr w:rsidR="00A41CA9" w:rsidRPr="009D060B" w14:paraId="3DC9F0EB" w14:textId="77777777" w:rsidTr="00657BF3">
        <w:tc>
          <w:tcPr>
            <w:tcW w:w="9356" w:type="dxa"/>
            <w:gridSpan w:val="7"/>
            <w:shd w:val="clear" w:color="auto" w:fill="9CC2E5" w:themeFill="accent5" w:themeFillTint="99"/>
          </w:tcPr>
          <w:p w14:paraId="5FB84CC7" w14:textId="77777777" w:rsidR="00A41CA9" w:rsidRDefault="00A41CA9" w:rsidP="00A41CA9">
            <w:pPr>
              <w:pStyle w:val="Akapitzlist"/>
              <w:numPr>
                <w:ilvl w:val="0"/>
                <w:numId w:val="33"/>
              </w:numPr>
              <w:spacing w:after="0" w:line="276" w:lineRule="auto"/>
              <w:ind w:left="357" w:hanging="357"/>
              <w:rPr>
                <w:rFonts w:ascii="Arial" w:hAnsi="Arial" w:cs="Arial"/>
                <w:b/>
                <w:color w:val="1F3864" w:themeColor="accent1" w:themeShade="80"/>
                <w:sz w:val="24"/>
              </w:rPr>
            </w:pPr>
            <w:r w:rsidRPr="002D395E">
              <w:rPr>
                <w:rFonts w:ascii="Arial" w:hAnsi="Arial" w:cs="Arial"/>
                <w:b/>
                <w:color w:val="1F3864" w:themeColor="accent1" w:themeShade="80"/>
                <w:sz w:val="24"/>
              </w:rPr>
              <w:t>Obowiązek sporządzania bilansu i rachunku zysku i strat</w:t>
            </w:r>
          </w:p>
          <w:p w14:paraId="3C665B50" w14:textId="77777777" w:rsidR="00A41CA9" w:rsidRPr="002D395E" w:rsidRDefault="00A41CA9" w:rsidP="00657BF3">
            <w:pPr>
              <w:spacing w:line="276" w:lineRule="auto"/>
              <w:rPr>
                <w:rFonts w:ascii="Arial" w:hAnsi="Arial" w:cs="Arial"/>
                <w:b/>
                <w:color w:val="1F3864" w:themeColor="accent1" w:themeShade="80"/>
                <w:sz w:val="24"/>
              </w:rPr>
            </w:pPr>
            <w:r w:rsidRPr="002D395E">
              <w:rPr>
                <w:rFonts w:ascii="Arial" w:hAnsi="Arial" w:cs="Arial"/>
                <w:color w:val="1F3864" w:themeColor="accent1" w:themeShade="80"/>
                <w:sz w:val="24"/>
              </w:rPr>
              <w:t>Czy Wnioskodawca prowadzi pełną księgowość i ciąży na nim obowiązek sporządzania bilansu oraz rachunku zysku i strat zgodnie z ustawą o rachunkowości?</w:t>
            </w:r>
          </w:p>
        </w:tc>
      </w:tr>
      <w:tr w:rsidR="00A41CA9" w:rsidRPr="009D060B" w14:paraId="7CF23EEA" w14:textId="77777777" w:rsidTr="00657BF3">
        <w:tc>
          <w:tcPr>
            <w:tcW w:w="9356" w:type="dxa"/>
            <w:gridSpan w:val="7"/>
          </w:tcPr>
          <w:p w14:paraId="072C2D95" w14:textId="77777777" w:rsidR="00A41CA9" w:rsidRPr="009D060B" w:rsidRDefault="00A41CA9" w:rsidP="00657BF3">
            <w:pPr>
              <w:pStyle w:val="Akapitzlist"/>
              <w:spacing w:after="0" w:line="276" w:lineRule="auto"/>
              <w:ind w:left="0"/>
              <w:rPr>
                <w:rFonts w:ascii="Arial" w:hAnsi="Arial" w:cs="Arial"/>
                <w:color w:val="11306E"/>
                <w:sz w:val="24"/>
              </w:rPr>
            </w:pPr>
            <w:r w:rsidRPr="009D060B">
              <w:rPr>
                <w:rFonts w:ascii="Segoe UI Symbol" w:hAnsi="Segoe UI Symbol" w:cs="Segoe UI Symbol"/>
                <w:color w:val="11306E"/>
                <w:sz w:val="24"/>
              </w:rPr>
              <w:t>☐</w:t>
            </w:r>
            <w:r w:rsidRPr="009D060B">
              <w:rPr>
                <w:rFonts w:ascii="Arial" w:hAnsi="Arial" w:cs="Arial"/>
                <w:color w:val="11306E"/>
                <w:sz w:val="24"/>
              </w:rPr>
              <w:t xml:space="preserve"> TAK</w:t>
            </w:r>
          </w:p>
          <w:p w14:paraId="44DD682C" w14:textId="77777777" w:rsidR="00A41CA9" w:rsidRPr="007A550A" w:rsidRDefault="00A41CA9" w:rsidP="00657BF3">
            <w:pPr>
              <w:spacing w:line="276" w:lineRule="auto"/>
              <w:rPr>
                <w:rFonts w:ascii="Arial" w:hAnsi="Arial" w:cs="Arial"/>
                <w:color w:val="11306E"/>
                <w:sz w:val="24"/>
              </w:rPr>
            </w:pPr>
            <w:r w:rsidRPr="009D060B">
              <w:rPr>
                <w:rFonts w:ascii="Segoe UI Symbol" w:hAnsi="Segoe UI Symbol" w:cs="Segoe UI Symbol"/>
                <w:color w:val="11306E"/>
                <w:sz w:val="24"/>
              </w:rPr>
              <w:t>☐</w:t>
            </w:r>
            <w:r w:rsidRPr="009D060B">
              <w:rPr>
                <w:rFonts w:ascii="Arial" w:hAnsi="Arial" w:cs="Arial"/>
                <w:color w:val="11306E"/>
                <w:sz w:val="24"/>
              </w:rPr>
              <w:t xml:space="preserve"> NIE</w:t>
            </w:r>
          </w:p>
        </w:tc>
      </w:tr>
      <w:tr w:rsidR="00A41CA9" w:rsidRPr="009D060B" w14:paraId="71494253" w14:textId="77777777" w:rsidTr="00657BF3">
        <w:tc>
          <w:tcPr>
            <w:tcW w:w="9356" w:type="dxa"/>
            <w:gridSpan w:val="7"/>
            <w:shd w:val="clear" w:color="auto" w:fill="9CC2E5"/>
          </w:tcPr>
          <w:p w14:paraId="74649C87" w14:textId="77777777" w:rsidR="00A41CA9" w:rsidRPr="009D060B" w:rsidRDefault="00A41CA9" w:rsidP="00A41CA9">
            <w:pPr>
              <w:pStyle w:val="Akapitzlist"/>
              <w:numPr>
                <w:ilvl w:val="0"/>
                <w:numId w:val="33"/>
              </w:numPr>
              <w:spacing w:after="0" w:line="276" w:lineRule="auto"/>
              <w:ind w:left="426" w:hanging="357"/>
              <w:rPr>
                <w:rFonts w:ascii="Arial" w:hAnsi="Arial" w:cs="Arial"/>
                <w:b/>
                <w:color w:val="1F3864" w:themeColor="accent1" w:themeShade="80"/>
                <w:sz w:val="24"/>
              </w:rPr>
            </w:pPr>
            <w:r w:rsidRPr="009D060B">
              <w:rPr>
                <w:rFonts w:ascii="Arial" w:hAnsi="Arial" w:cs="Arial"/>
                <w:b/>
                <w:color w:val="1F3864" w:themeColor="accent1" w:themeShade="80"/>
                <w:sz w:val="24"/>
              </w:rPr>
              <w:t>Podjęte działania administracyjne</w:t>
            </w:r>
          </w:p>
          <w:p w14:paraId="52D5DB42" w14:textId="77777777" w:rsidR="00A41CA9" w:rsidRPr="009D060B" w:rsidRDefault="00A41CA9" w:rsidP="00657BF3">
            <w:pPr>
              <w:spacing w:after="0" w:line="276" w:lineRule="auto"/>
              <w:rPr>
                <w:rFonts w:ascii="Arial" w:hAnsi="Arial" w:cs="Arial"/>
                <w:color w:val="1F3864" w:themeColor="accent1" w:themeShade="80"/>
                <w:sz w:val="24"/>
              </w:rPr>
            </w:pPr>
            <w:r w:rsidRPr="009D060B">
              <w:rPr>
                <w:rFonts w:ascii="Arial" w:hAnsi="Arial" w:cs="Arial"/>
                <w:color w:val="1F3864" w:themeColor="accent1" w:themeShade="80"/>
                <w:sz w:val="24"/>
              </w:rPr>
              <w:lastRenderedPageBreak/>
              <w:t>Przedstaw działania, które już zostały podjęte w celu realizacji projektu. Możesz dodawać w tabeli kolejne pozycje właściwe dla projektu.</w:t>
            </w:r>
          </w:p>
        </w:tc>
      </w:tr>
      <w:tr w:rsidR="00A41CA9" w:rsidRPr="009D060B" w14:paraId="1F2BE70A" w14:textId="77777777" w:rsidTr="00657BF3">
        <w:trPr>
          <w:trHeight w:val="294"/>
        </w:trPr>
        <w:tc>
          <w:tcPr>
            <w:tcW w:w="6091" w:type="dxa"/>
            <w:gridSpan w:val="4"/>
            <w:shd w:val="clear" w:color="auto" w:fill="DEEAF6"/>
            <w:vAlign w:val="center"/>
          </w:tcPr>
          <w:p w14:paraId="228251B5" w14:textId="77777777" w:rsidR="00A41CA9" w:rsidRPr="009D060B" w:rsidRDefault="00A41CA9" w:rsidP="00657BF3">
            <w:pPr>
              <w:spacing w:after="0" w:line="276" w:lineRule="auto"/>
              <w:jc w:val="center"/>
              <w:rPr>
                <w:rFonts w:ascii="Arial" w:hAnsi="Arial" w:cs="Arial"/>
                <w:color w:val="1F3864" w:themeColor="accent1" w:themeShade="80"/>
                <w:sz w:val="24"/>
                <w:szCs w:val="24"/>
              </w:rPr>
            </w:pPr>
            <w:r w:rsidRPr="009D060B">
              <w:rPr>
                <w:rFonts w:ascii="Arial" w:hAnsi="Arial" w:cs="Arial"/>
                <w:color w:val="1F3864" w:themeColor="accent1" w:themeShade="80"/>
                <w:sz w:val="24"/>
                <w:szCs w:val="24"/>
              </w:rPr>
              <w:lastRenderedPageBreak/>
              <w:t>Działanie</w:t>
            </w:r>
          </w:p>
        </w:tc>
        <w:tc>
          <w:tcPr>
            <w:tcW w:w="3265" w:type="dxa"/>
            <w:gridSpan w:val="3"/>
            <w:shd w:val="clear" w:color="auto" w:fill="DEEAF6"/>
            <w:vAlign w:val="center"/>
          </w:tcPr>
          <w:p w14:paraId="7C85416D" w14:textId="77777777" w:rsidR="00A41CA9" w:rsidRPr="009D060B" w:rsidRDefault="00A41CA9" w:rsidP="00657BF3">
            <w:pPr>
              <w:spacing w:after="0" w:line="276" w:lineRule="auto"/>
              <w:jc w:val="center"/>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Data zawarcia/opracowania/</w:t>
            </w:r>
            <w:r w:rsidRPr="009D060B">
              <w:rPr>
                <w:rFonts w:ascii="Arial" w:hAnsi="Arial" w:cs="Arial"/>
                <w:color w:val="1F3864" w:themeColor="accent1" w:themeShade="80"/>
                <w:sz w:val="24"/>
                <w:szCs w:val="24"/>
              </w:rPr>
              <w:br/>
              <w:t>złożenia wniosku/uzyskania</w:t>
            </w:r>
          </w:p>
        </w:tc>
      </w:tr>
      <w:tr w:rsidR="00A41CA9" w:rsidRPr="009D060B" w14:paraId="596FC5B3" w14:textId="77777777" w:rsidTr="00657BF3">
        <w:trPr>
          <w:trHeight w:val="343"/>
        </w:trPr>
        <w:tc>
          <w:tcPr>
            <w:tcW w:w="6091" w:type="dxa"/>
            <w:gridSpan w:val="4"/>
            <w:shd w:val="clear" w:color="auto" w:fill="FFFFFF" w:themeFill="background1"/>
            <w:vAlign w:val="center"/>
          </w:tcPr>
          <w:p w14:paraId="724B2899" w14:textId="77777777" w:rsidR="00A41CA9" w:rsidRPr="009D060B" w:rsidRDefault="00A41CA9" w:rsidP="00657BF3">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Zawarcie umowy z wykonawcą</w:t>
            </w:r>
          </w:p>
        </w:tc>
        <w:tc>
          <w:tcPr>
            <w:tcW w:w="3265" w:type="dxa"/>
            <w:gridSpan w:val="3"/>
            <w:shd w:val="clear" w:color="auto" w:fill="FFFFFF" w:themeFill="background1"/>
          </w:tcPr>
          <w:p w14:paraId="486157BD" w14:textId="77777777" w:rsidR="00A41CA9" w:rsidRPr="009D060B" w:rsidRDefault="00A41CA9" w:rsidP="00657BF3">
            <w:pPr>
              <w:spacing w:after="0" w:line="276" w:lineRule="auto"/>
              <w:rPr>
                <w:rFonts w:ascii="Arial" w:hAnsi="Arial" w:cs="Arial"/>
                <w:color w:val="1F3864" w:themeColor="accent1" w:themeShade="80"/>
                <w:sz w:val="24"/>
              </w:rPr>
            </w:pPr>
          </w:p>
        </w:tc>
      </w:tr>
      <w:tr w:rsidR="00A41CA9" w:rsidRPr="009D060B" w14:paraId="08909C3D" w14:textId="77777777" w:rsidTr="00657BF3">
        <w:trPr>
          <w:trHeight w:val="294"/>
        </w:trPr>
        <w:tc>
          <w:tcPr>
            <w:tcW w:w="6091" w:type="dxa"/>
            <w:gridSpan w:val="4"/>
            <w:shd w:val="clear" w:color="auto" w:fill="FFFFFF" w:themeFill="background1"/>
            <w:vAlign w:val="center"/>
          </w:tcPr>
          <w:p w14:paraId="30004E47" w14:textId="77777777" w:rsidR="00A41CA9" w:rsidRPr="009D060B" w:rsidRDefault="00A41CA9" w:rsidP="00657BF3">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Opracowanie projektu budowlanego</w:t>
            </w:r>
          </w:p>
        </w:tc>
        <w:tc>
          <w:tcPr>
            <w:tcW w:w="3265" w:type="dxa"/>
            <w:gridSpan w:val="3"/>
            <w:shd w:val="clear" w:color="auto" w:fill="FFFFFF" w:themeFill="background1"/>
          </w:tcPr>
          <w:p w14:paraId="16C7C300" w14:textId="77777777" w:rsidR="00A41CA9" w:rsidRPr="009D060B" w:rsidRDefault="00A41CA9" w:rsidP="00657BF3">
            <w:pPr>
              <w:spacing w:after="0" w:line="276" w:lineRule="auto"/>
              <w:rPr>
                <w:rFonts w:ascii="Arial" w:hAnsi="Arial" w:cs="Arial"/>
                <w:color w:val="1F3864" w:themeColor="accent1" w:themeShade="80"/>
                <w:sz w:val="24"/>
              </w:rPr>
            </w:pPr>
          </w:p>
        </w:tc>
      </w:tr>
      <w:tr w:rsidR="00A41CA9" w:rsidRPr="009D060B" w14:paraId="5563800A" w14:textId="77777777" w:rsidTr="00657BF3">
        <w:trPr>
          <w:trHeight w:val="294"/>
        </w:trPr>
        <w:tc>
          <w:tcPr>
            <w:tcW w:w="6091" w:type="dxa"/>
            <w:gridSpan w:val="4"/>
            <w:shd w:val="clear" w:color="auto" w:fill="FFFFFF" w:themeFill="background1"/>
            <w:vAlign w:val="center"/>
          </w:tcPr>
          <w:p w14:paraId="2EC67D58" w14:textId="77777777" w:rsidR="00A41CA9" w:rsidRPr="009D060B" w:rsidRDefault="00A41CA9" w:rsidP="00657BF3">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Decyzja o lokalizacji inwestycji celu publicznego</w:t>
            </w:r>
          </w:p>
        </w:tc>
        <w:tc>
          <w:tcPr>
            <w:tcW w:w="3265" w:type="dxa"/>
            <w:gridSpan w:val="3"/>
            <w:shd w:val="clear" w:color="auto" w:fill="FFFFFF" w:themeFill="background1"/>
          </w:tcPr>
          <w:p w14:paraId="0FC360C1" w14:textId="77777777" w:rsidR="00A41CA9" w:rsidRPr="009D060B" w:rsidRDefault="00A41CA9" w:rsidP="00657BF3">
            <w:pPr>
              <w:spacing w:after="0" w:line="276" w:lineRule="auto"/>
              <w:rPr>
                <w:rFonts w:ascii="Arial" w:hAnsi="Arial" w:cs="Arial"/>
                <w:color w:val="1F3864" w:themeColor="accent1" w:themeShade="80"/>
                <w:sz w:val="24"/>
              </w:rPr>
            </w:pPr>
          </w:p>
        </w:tc>
      </w:tr>
      <w:tr w:rsidR="00A41CA9" w:rsidRPr="009D060B" w14:paraId="0E0B92C5" w14:textId="77777777" w:rsidTr="00657BF3">
        <w:trPr>
          <w:trHeight w:val="294"/>
        </w:trPr>
        <w:tc>
          <w:tcPr>
            <w:tcW w:w="6091" w:type="dxa"/>
            <w:gridSpan w:val="4"/>
            <w:shd w:val="clear" w:color="auto" w:fill="FFFFFF" w:themeFill="background1"/>
            <w:vAlign w:val="center"/>
          </w:tcPr>
          <w:p w14:paraId="6533D4C0" w14:textId="77777777" w:rsidR="00A41CA9" w:rsidRPr="009D060B" w:rsidRDefault="00A41CA9" w:rsidP="00657BF3">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Decyzja o warunkach zabudowy</w:t>
            </w:r>
          </w:p>
        </w:tc>
        <w:tc>
          <w:tcPr>
            <w:tcW w:w="3265" w:type="dxa"/>
            <w:gridSpan w:val="3"/>
            <w:shd w:val="clear" w:color="auto" w:fill="FFFFFF" w:themeFill="background1"/>
          </w:tcPr>
          <w:p w14:paraId="1075B0C8" w14:textId="77777777" w:rsidR="00A41CA9" w:rsidRPr="009D060B" w:rsidRDefault="00A41CA9" w:rsidP="00657BF3">
            <w:pPr>
              <w:spacing w:after="0" w:line="276" w:lineRule="auto"/>
              <w:rPr>
                <w:rFonts w:ascii="Arial" w:hAnsi="Arial" w:cs="Arial"/>
                <w:color w:val="1F3864" w:themeColor="accent1" w:themeShade="80"/>
                <w:sz w:val="24"/>
              </w:rPr>
            </w:pPr>
          </w:p>
        </w:tc>
      </w:tr>
      <w:tr w:rsidR="00A41CA9" w:rsidRPr="009D060B" w14:paraId="5A24AEEB" w14:textId="77777777" w:rsidTr="00657BF3">
        <w:trPr>
          <w:trHeight w:val="294"/>
        </w:trPr>
        <w:tc>
          <w:tcPr>
            <w:tcW w:w="6091" w:type="dxa"/>
            <w:gridSpan w:val="4"/>
            <w:shd w:val="clear" w:color="auto" w:fill="FFFFFF" w:themeFill="background1"/>
            <w:vAlign w:val="center"/>
          </w:tcPr>
          <w:p w14:paraId="6D0A4630" w14:textId="77777777" w:rsidR="00A41CA9" w:rsidRPr="009D060B" w:rsidRDefault="00A41CA9" w:rsidP="00657BF3">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Informacja od właściwego organu o braku sprzeciwu do planowanego przedsięwzięcia realizowanego na podstawie zgłoszenia budowy lub robót budowlanych</w:t>
            </w:r>
          </w:p>
        </w:tc>
        <w:tc>
          <w:tcPr>
            <w:tcW w:w="3265" w:type="dxa"/>
            <w:gridSpan w:val="3"/>
            <w:shd w:val="clear" w:color="auto" w:fill="FFFFFF" w:themeFill="background1"/>
          </w:tcPr>
          <w:p w14:paraId="3E33893D" w14:textId="77777777" w:rsidR="00A41CA9" w:rsidRPr="009D060B" w:rsidRDefault="00A41CA9" w:rsidP="00657BF3">
            <w:pPr>
              <w:spacing w:after="0" w:line="276" w:lineRule="auto"/>
              <w:rPr>
                <w:rFonts w:ascii="Arial" w:hAnsi="Arial" w:cs="Arial"/>
                <w:color w:val="1F3864" w:themeColor="accent1" w:themeShade="80"/>
                <w:sz w:val="24"/>
              </w:rPr>
            </w:pPr>
          </w:p>
        </w:tc>
      </w:tr>
      <w:tr w:rsidR="00A41CA9" w:rsidRPr="009D060B" w14:paraId="16591443" w14:textId="77777777" w:rsidTr="00657BF3">
        <w:trPr>
          <w:trHeight w:val="294"/>
        </w:trPr>
        <w:tc>
          <w:tcPr>
            <w:tcW w:w="6091" w:type="dxa"/>
            <w:gridSpan w:val="4"/>
            <w:shd w:val="clear" w:color="auto" w:fill="FFFFFF" w:themeFill="background1"/>
            <w:vAlign w:val="center"/>
          </w:tcPr>
          <w:p w14:paraId="4C574B55" w14:textId="77777777" w:rsidR="00A41CA9" w:rsidRPr="009D060B" w:rsidRDefault="00A41CA9" w:rsidP="00657BF3">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Pozwolenie na budowę</w:t>
            </w:r>
          </w:p>
        </w:tc>
        <w:tc>
          <w:tcPr>
            <w:tcW w:w="3265" w:type="dxa"/>
            <w:gridSpan w:val="3"/>
            <w:shd w:val="clear" w:color="auto" w:fill="FFFFFF" w:themeFill="background1"/>
          </w:tcPr>
          <w:p w14:paraId="4BF1CD2D" w14:textId="77777777" w:rsidR="00A41CA9" w:rsidRPr="009D060B" w:rsidRDefault="00A41CA9" w:rsidP="00657BF3">
            <w:pPr>
              <w:spacing w:after="0" w:line="276" w:lineRule="auto"/>
              <w:rPr>
                <w:rFonts w:ascii="Arial" w:hAnsi="Arial" w:cs="Arial"/>
                <w:color w:val="1F3864" w:themeColor="accent1" w:themeShade="80"/>
                <w:sz w:val="24"/>
              </w:rPr>
            </w:pPr>
          </w:p>
        </w:tc>
      </w:tr>
      <w:tr w:rsidR="00A41CA9" w:rsidRPr="009D060B" w14:paraId="4D20EA00" w14:textId="77777777" w:rsidTr="00657BF3">
        <w:trPr>
          <w:trHeight w:val="294"/>
        </w:trPr>
        <w:tc>
          <w:tcPr>
            <w:tcW w:w="6091" w:type="dxa"/>
            <w:gridSpan w:val="4"/>
            <w:shd w:val="clear" w:color="auto" w:fill="FFFFFF" w:themeFill="background1"/>
            <w:vAlign w:val="center"/>
          </w:tcPr>
          <w:p w14:paraId="726B0ACE" w14:textId="77777777" w:rsidR="00A41CA9" w:rsidRPr="009D060B" w:rsidRDefault="00A41CA9" w:rsidP="00657BF3">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Opracowanie Programu Funkcjonalno-Użytkowego</w:t>
            </w:r>
          </w:p>
        </w:tc>
        <w:tc>
          <w:tcPr>
            <w:tcW w:w="3265" w:type="dxa"/>
            <w:gridSpan w:val="3"/>
            <w:shd w:val="clear" w:color="auto" w:fill="FFFFFF" w:themeFill="background1"/>
          </w:tcPr>
          <w:p w14:paraId="0F8A7115" w14:textId="77777777" w:rsidR="00A41CA9" w:rsidRPr="009D060B" w:rsidRDefault="00A41CA9" w:rsidP="00657BF3">
            <w:pPr>
              <w:spacing w:after="0" w:line="276" w:lineRule="auto"/>
              <w:rPr>
                <w:rFonts w:ascii="Arial" w:hAnsi="Arial" w:cs="Arial"/>
                <w:color w:val="1F3864" w:themeColor="accent1" w:themeShade="80"/>
                <w:sz w:val="24"/>
              </w:rPr>
            </w:pPr>
          </w:p>
        </w:tc>
      </w:tr>
      <w:tr w:rsidR="00A41CA9" w:rsidRPr="009D060B" w14:paraId="23581CAD" w14:textId="77777777" w:rsidTr="00657BF3">
        <w:trPr>
          <w:trHeight w:val="294"/>
        </w:trPr>
        <w:tc>
          <w:tcPr>
            <w:tcW w:w="6091" w:type="dxa"/>
            <w:gridSpan w:val="4"/>
            <w:shd w:val="clear" w:color="auto" w:fill="FFFFFF" w:themeFill="background1"/>
            <w:vAlign w:val="center"/>
          </w:tcPr>
          <w:p w14:paraId="02BDE4C2" w14:textId="77777777" w:rsidR="00A41CA9" w:rsidRPr="009D060B" w:rsidRDefault="00A41CA9" w:rsidP="00657BF3">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Promesa kredytowa/pożyczkowa</w:t>
            </w:r>
          </w:p>
        </w:tc>
        <w:tc>
          <w:tcPr>
            <w:tcW w:w="3265" w:type="dxa"/>
            <w:gridSpan w:val="3"/>
            <w:shd w:val="clear" w:color="auto" w:fill="FFFFFF" w:themeFill="background1"/>
          </w:tcPr>
          <w:p w14:paraId="49FDA963" w14:textId="77777777" w:rsidR="00A41CA9" w:rsidRPr="009D060B" w:rsidRDefault="00A41CA9" w:rsidP="00657BF3">
            <w:pPr>
              <w:spacing w:after="0" w:line="276" w:lineRule="auto"/>
              <w:rPr>
                <w:rFonts w:ascii="Arial" w:hAnsi="Arial" w:cs="Arial"/>
                <w:color w:val="1F3864" w:themeColor="accent1" w:themeShade="80"/>
                <w:sz w:val="24"/>
              </w:rPr>
            </w:pPr>
          </w:p>
        </w:tc>
      </w:tr>
      <w:tr w:rsidR="00A41CA9" w:rsidRPr="009D060B" w14:paraId="3DAE7559" w14:textId="77777777" w:rsidTr="00657BF3">
        <w:trPr>
          <w:trHeight w:val="294"/>
        </w:trPr>
        <w:tc>
          <w:tcPr>
            <w:tcW w:w="6091" w:type="dxa"/>
            <w:gridSpan w:val="4"/>
            <w:shd w:val="clear" w:color="auto" w:fill="FFFFFF" w:themeFill="background1"/>
            <w:vAlign w:val="center"/>
          </w:tcPr>
          <w:p w14:paraId="0650DDEF" w14:textId="77777777" w:rsidR="00A41CA9" w:rsidRPr="009D060B" w:rsidRDefault="00A41CA9" w:rsidP="00657BF3">
            <w:pPr>
              <w:spacing w:after="0" w:line="276" w:lineRule="auto"/>
              <w:rPr>
                <w:rFonts w:ascii="Arial" w:hAnsi="Arial" w:cs="Arial"/>
                <w:color w:val="1F3864" w:themeColor="accent1" w:themeShade="80"/>
                <w:sz w:val="24"/>
                <w:szCs w:val="24"/>
              </w:rPr>
            </w:pPr>
            <w:r>
              <w:rPr>
                <w:rFonts w:ascii="Arial" w:hAnsi="Arial" w:cs="Arial"/>
                <w:color w:val="1F3864" w:themeColor="accent1" w:themeShade="80"/>
                <w:sz w:val="24"/>
                <w:szCs w:val="24"/>
              </w:rPr>
              <w:t>Decyzja o środowiskowych uwarunkowaniach</w:t>
            </w:r>
          </w:p>
        </w:tc>
        <w:tc>
          <w:tcPr>
            <w:tcW w:w="3265" w:type="dxa"/>
            <w:gridSpan w:val="3"/>
            <w:shd w:val="clear" w:color="auto" w:fill="FFFFFF" w:themeFill="background1"/>
          </w:tcPr>
          <w:p w14:paraId="675EDF6E" w14:textId="77777777" w:rsidR="00A41CA9" w:rsidRPr="009D060B" w:rsidRDefault="00A41CA9" w:rsidP="00657BF3">
            <w:pPr>
              <w:spacing w:after="0" w:line="276" w:lineRule="auto"/>
              <w:rPr>
                <w:rFonts w:ascii="Arial" w:hAnsi="Arial" w:cs="Arial"/>
                <w:color w:val="1F3864" w:themeColor="accent1" w:themeShade="80"/>
                <w:sz w:val="24"/>
              </w:rPr>
            </w:pPr>
          </w:p>
        </w:tc>
      </w:tr>
      <w:tr w:rsidR="00A41CA9" w:rsidRPr="009D060B" w14:paraId="06633F1E" w14:textId="77777777" w:rsidTr="00657BF3">
        <w:trPr>
          <w:trHeight w:val="294"/>
        </w:trPr>
        <w:tc>
          <w:tcPr>
            <w:tcW w:w="6091" w:type="dxa"/>
            <w:gridSpan w:val="4"/>
            <w:shd w:val="clear" w:color="auto" w:fill="FFFFFF" w:themeFill="background1"/>
          </w:tcPr>
          <w:p w14:paraId="68D8B0DF" w14:textId="77777777" w:rsidR="00A41CA9" w:rsidRDefault="00A41CA9" w:rsidP="00657BF3">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Inne (wymień jakie</w:t>
            </w:r>
            <w:r>
              <w:rPr>
                <w:rFonts w:ascii="Arial" w:hAnsi="Arial" w:cs="Arial"/>
                <w:color w:val="1F3864" w:themeColor="accent1" w:themeShade="80"/>
                <w:sz w:val="24"/>
                <w:szCs w:val="24"/>
              </w:rPr>
              <w:t>):</w:t>
            </w:r>
          </w:p>
          <w:p w14:paraId="5C06372C" w14:textId="77777777" w:rsidR="00A41CA9" w:rsidRDefault="00A41CA9" w:rsidP="00657BF3">
            <w:pPr>
              <w:spacing w:after="0" w:line="276" w:lineRule="auto"/>
              <w:rPr>
                <w:rFonts w:ascii="Arial" w:hAnsi="Arial" w:cs="Arial"/>
                <w:color w:val="1F3864" w:themeColor="accent1" w:themeShade="80"/>
                <w:sz w:val="24"/>
                <w:szCs w:val="24"/>
              </w:rPr>
            </w:pPr>
          </w:p>
          <w:p w14:paraId="757F7CDB" w14:textId="77777777" w:rsidR="00A41CA9" w:rsidRDefault="00A41CA9" w:rsidP="00657BF3">
            <w:pPr>
              <w:spacing w:after="0" w:line="276" w:lineRule="auto"/>
              <w:rPr>
                <w:rFonts w:ascii="Arial" w:hAnsi="Arial" w:cs="Arial"/>
                <w:color w:val="1F3864" w:themeColor="accent1" w:themeShade="80"/>
                <w:sz w:val="24"/>
                <w:szCs w:val="24"/>
              </w:rPr>
            </w:pPr>
          </w:p>
          <w:p w14:paraId="36E5D0A6" w14:textId="77777777" w:rsidR="00A41CA9" w:rsidRPr="009D060B" w:rsidRDefault="00A41CA9" w:rsidP="00657BF3">
            <w:pPr>
              <w:spacing w:after="0" w:line="276" w:lineRule="auto"/>
              <w:rPr>
                <w:rFonts w:ascii="Arial" w:hAnsi="Arial" w:cs="Arial"/>
                <w:color w:val="1F3864" w:themeColor="accent1" w:themeShade="80"/>
                <w:sz w:val="24"/>
                <w:szCs w:val="24"/>
              </w:rPr>
            </w:pPr>
          </w:p>
        </w:tc>
        <w:tc>
          <w:tcPr>
            <w:tcW w:w="3265" w:type="dxa"/>
            <w:gridSpan w:val="3"/>
            <w:shd w:val="clear" w:color="auto" w:fill="FFFFFF" w:themeFill="background1"/>
          </w:tcPr>
          <w:p w14:paraId="29824A25" w14:textId="77777777" w:rsidR="00A41CA9" w:rsidRPr="009D060B" w:rsidRDefault="00A41CA9" w:rsidP="00657BF3">
            <w:pPr>
              <w:spacing w:after="0" w:line="276" w:lineRule="auto"/>
              <w:rPr>
                <w:rFonts w:ascii="Arial" w:hAnsi="Arial" w:cs="Arial"/>
                <w:color w:val="1F3864" w:themeColor="accent1" w:themeShade="80"/>
                <w:sz w:val="24"/>
              </w:rPr>
            </w:pPr>
          </w:p>
        </w:tc>
      </w:tr>
      <w:tr w:rsidR="00A41CA9" w:rsidRPr="001B3419" w14:paraId="3EA7B9E8" w14:textId="77777777" w:rsidTr="00657BF3">
        <w:trPr>
          <w:trHeight w:val="294"/>
        </w:trPr>
        <w:tc>
          <w:tcPr>
            <w:tcW w:w="9356" w:type="dxa"/>
            <w:gridSpan w:val="7"/>
            <w:shd w:val="clear" w:color="auto" w:fill="9CC2E5"/>
          </w:tcPr>
          <w:p w14:paraId="287914ED" w14:textId="77777777" w:rsidR="00A41CA9" w:rsidRPr="009D060B" w:rsidRDefault="00A41CA9" w:rsidP="00A41CA9">
            <w:pPr>
              <w:pStyle w:val="Akapitzlist"/>
              <w:numPr>
                <w:ilvl w:val="0"/>
                <w:numId w:val="33"/>
              </w:numPr>
              <w:spacing w:after="0" w:line="276" w:lineRule="auto"/>
              <w:ind w:left="426" w:hanging="357"/>
              <w:rPr>
                <w:rFonts w:ascii="Arial" w:hAnsi="Arial" w:cs="Arial"/>
                <w:b/>
                <w:color w:val="1F3864" w:themeColor="accent1" w:themeShade="80"/>
                <w:sz w:val="24"/>
              </w:rPr>
            </w:pPr>
            <w:r w:rsidRPr="009D060B">
              <w:rPr>
                <w:rFonts w:ascii="Arial" w:hAnsi="Arial" w:cs="Arial"/>
                <w:b/>
                <w:color w:val="1F3864" w:themeColor="accent1" w:themeShade="80"/>
                <w:sz w:val="24"/>
              </w:rPr>
              <w:t xml:space="preserve">Zamówienia w projekcie </w:t>
            </w:r>
          </w:p>
          <w:p w14:paraId="48249653" w14:textId="77777777" w:rsidR="00A41CA9" w:rsidRPr="009D060B" w:rsidRDefault="00A41CA9" w:rsidP="00657BF3">
            <w:pPr>
              <w:spacing w:after="0" w:line="276" w:lineRule="auto"/>
              <w:rPr>
                <w:rFonts w:ascii="Arial" w:hAnsi="Arial" w:cs="Arial"/>
                <w:b/>
                <w:color w:val="1F3864" w:themeColor="accent1" w:themeShade="80"/>
                <w:sz w:val="24"/>
              </w:rPr>
            </w:pPr>
            <w:r w:rsidRPr="009D060B">
              <w:rPr>
                <w:rFonts w:ascii="Arial" w:hAnsi="Arial" w:cs="Arial"/>
                <w:color w:val="1F3864" w:themeColor="accent1" w:themeShade="80"/>
                <w:sz w:val="24"/>
              </w:rPr>
              <w:t>Przedstaw zamówienia, które były realizowane w ramach projektu oraz te, które planujesz zrealizować.</w:t>
            </w:r>
          </w:p>
        </w:tc>
      </w:tr>
      <w:tr w:rsidR="00A41CA9" w:rsidRPr="009D060B" w14:paraId="170355DD" w14:textId="77777777" w:rsidTr="00657BF3">
        <w:trPr>
          <w:trHeight w:val="294"/>
        </w:trPr>
        <w:tc>
          <w:tcPr>
            <w:tcW w:w="9356" w:type="dxa"/>
            <w:gridSpan w:val="7"/>
            <w:shd w:val="clear" w:color="auto" w:fill="DEEAF6"/>
          </w:tcPr>
          <w:p w14:paraId="4393C542" w14:textId="77777777" w:rsidR="00A41CA9" w:rsidRPr="009D060B" w:rsidRDefault="00A41CA9" w:rsidP="00657BF3">
            <w:pPr>
              <w:spacing w:after="0" w:line="276" w:lineRule="auto"/>
              <w:rPr>
                <w:rFonts w:ascii="Arial" w:hAnsi="Arial" w:cs="Arial"/>
                <w:color w:val="1F3864" w:themeColor="accent1" w:themeShade="80"/>
                <w:sz w:val="24"/>
              </w:rPr>
            </w:pPr>
            <w:r>
              <w:rPr>
                <w:rFonts w:ascii="Arial" w:hAnsi="Arial" w:cs="Arial"/>
                <w:color w:val="1F3864" w:themeColor="accent1" w:themeShade="80"/>
                <w:sz w:val="24"/>
                <w:szCs w:val="24"/>
              </w:rPr>
              <w:t>4</w:t>
            </w:r>
            <w:r w:rsidRPr="009D060B">
              <w:rPr>
                <w:rFonts w:ascii="Arial" w:hAnsi="Arial" w:cs="Arial"/>
                <w:color w:val="1F3864" w:themeColor="accent1" w:themeShade="80"/>
                <w:sz w:val="24"/>
                <w:szCs w:val="24"/>
              </w:rPr>
              <w:t>.a Zamówienia zrealizowane</w:t>
            </w:r>
          </w:p>
        </w:tc>
      </w:tr>
      <w:tr w:rsidR="00A41CA9" w:rsidRPr="009D060B" w14:paraId="402E6397" w14:textId="77777777" w:rsidTr="00657BF3">
        <w:trPr>
          <w:trHeight w:val="294"/>
        </w:trPr>
        <w:tc>
          <w:tcPr>
            <w:tcW w:w="2376" w:type="dxa"/>
            <w:shd w:val="clear" w:color="auto" w:fill="FFFFFF" w:themeFill="background1"/>
            <w:vAlign w:val="center"/>
          </w:tcPr>
          <w:p w14:paraId="7601AD70" w14:textId="77777777" w:rsidR="00A41CA9" w:rsidRPr="009D060B" w:rsidRDefault="00A41CA9" w:rsidP="00657BF3">
            <w:pPr>
              <w:spacing w:after="0" w:line="276" w:lineRule="auto"/>
              <w:jc w:val="center"/>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Przedmiot zamówienia</w:t>
            </w:r>
          </w:p>
        </w:tc>
        <w:tc>
          <w:tcPr>
            <w:tcW w:w="2489" w:type="dxa"/>
            <w:gridSpan w:val="2"/>
            <w:shd w:val="clear" w:color="auto" w:fill="FFFFFF" w:themeFill="background1"/>
            <w:vAlign w:val="center"/>
          </w:tcPr>
          <w:p w14:paraId="39679DB2" w14:textId="77777777" w:rsidR="00A41CA9" w:rsidRPr="009D060B" w:rsidRDefault="00A41CA9" w:rsidP="00657BF3">
            <w:pPr>
              <w:spacing w:after="0" w:line="276" w:lineRule="auto"/>
              <w:jc w:val="center"/>
              <w:rPr>
                <w:rFonts w:ascii="Arial" w:hAnsi="Arial" w:cs="Arial"/>
                <w:color w:val="1F3864" w:themeColor="accent1" w:themeShade="80"/>
                <w:sz w:val="24"/>
                <w:szCs w:val="24"/>
              </w:rPr>
            </w:pPr>
            <w:r w:rsidRPr="007A550A">
              <w:rPr>
                <w:rFonts w:ascii="Arial" w:hAnsi="Arial" w:cs="Arial"/>
                <w:color w:val="1F3864" w:themeColor="accent1" w:themeShade="80"/>
                <w:sz w:val="24"/>
                <w:szCs w:val="24"/>
              </w:rPr>
              <w:t>Wartość szacunkowa (netto) zamówienia</w:t>
            </w:r>
          </w:p>
        </w:tc>
        <w:tc>
          <w:tcPr>
            <w:tcW w:w="2473" w:type="dxa"/>
            <w:gridSpan w:val="3"/>
            <w:shd w:val="clear" w:color="auto" w:fill="FFFFFF" w:themeFill="background1"/>
            <w:vAlign w:val="center"/>
          </w:tcPr>
          <w:p w14:paraId="571980D1" w14:textId="77777777" w:rsidR="00A41CA9" w:rsidRPr="009D060B" w:rsidRDefault="00A41CA9" w:rsidP="00657BF3">
            <w:pPr>
              <w:spacing w:after="0" w:line="276" w:lineRule="auto"/>
              <w:jc w:val="center"/>
              <w:rPr>
                <w:rFonts w:ascii="Arial" w:hAnsi="Arial" w:cs="Arial"/>
                <w:color w:val="1F3864" w:themeColor="accent1" w:themeShade="80"/>
                <w:sz w:val="24"/>
                <w:szCs w:val="24"/>
              </w:rPr>
            </w:pPr>
            <w:r w:rsidRPr="007A550A">
              <w:rPr>
                <w:rFonts w:ascii="Arial" w:hAnsi="Arial" w:cs="Arial"/>
                <w:color w:val="1F3864" w:themeColor="accent1" w:themeShade="80"/>
                <w:sz w:val="24"/>
                <w:szCs w:val="24"/>
              </w:rPr>
              <w:t>Wartość (netto) udzielonego zamówienia</w:t>
            </w:r>
          </w:p>
        </w:tc>
        <w:tc>
          <w:tcPr>
            <w:tcW w:w="2018" w:type="dxa"/>
            <w:shd w:val="clear" w:color="auto" w:fill="FFFFFF" w:themeFill="background1"/>
            <w:vAlign w:val="center"/>
          </w:tcPr>
          <w:p w14:paraId="086FB2E3" w14:textId="77777777" w:rsidR="00A41CA9" w:rsidRPr="009D060B" w:rsidRDefault="00A41CA9" w:rsidP="00657BF3">
            <w:pPr>
              <w:spacing w:after="0" w:line="276" w:lineRule="auto"/>
              <w:jc w:val="center"/>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Tryb udzielenia zamówienia</w:t>
            </w:r>
          </w:p>
        </w:tc>
      </w:tr>
      <w:tr w:rsidR="00A41CA9" w:rsidRPr="009D060B" w14:paraId="53D15D0F" w14:textId="77777777" w:rsidTr="00657BF3">
        <w:trPr>
          <w:trHeight w:val="294"/>
        </w:trPr>
        <w:tc>
          <w:tcPr>
            <w:tcW w:w="2376" w:type="dxa"/>
            <w:shd w:val="clear" w:color="auto" w:fill="FFFFFF" w:themeFill="background1"/>
          </w:tcPr>
          <w:p w14:paraId="4EAF6960" w14:textId="77777777" w:rsidR="00A41CA9" w:rsidRPr="009D060B" w:rsidRDefault="00A41CA9" w:rsidP="00657BF3">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1.</w:t>
            </w:r>
          </w:p>
        </w:tc>
        <w:tc>
          <w:tcPr>
            <w:tcW w:w="2489" w:type="dxa"/>
            <w:gridSpan w:val="2"/>
            <w:shd w:val="clear" w:color="auto" w:fill="FFFFFF" w:themeFill="background1"/>
          </w:tcPr>
          <w:p w14:paraId="3A6A79B1"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21CB51C5"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100CBD93"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r>
      <w:tr w:rsidR="00A41CA9" w:rsidRPr="009D060B" w14:paraId="0325BFB2" w14:textId="77777777" w:rsidTr="00657BF3">
        <w:trPr>
          <w:trHeight w:val="294"/>
        </w:trPr>
        <w:tc>
          <w:tcPr>
            <w:tcW w:w="2376" w:type="dxa"/>
            <w:shd w:val="clear" w:color="auto" w:fill="FFFFFF" w:themeFill="background1"/>
          </w:tcPr>
          <w:p w14:paraId="21EBEC2E" w14:textId="77777777" w:rsidR="00A41CA9" w:rsidRPr="009D060B" w:rsidRDefault="00A41CA9" w:rsidP="00657BF3">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2.</w:t>
            </w:r>
          </w:p>
        </w:tc>
        <w:tc>
          <w:tcPr>
            <w:tcW w:w="2489" w:type="dxa"/>
            <w:gridSpan w:val="2"/>
            <w:shd w:val="clear" w:color="auto" w:fill="FFFFFF" w:themeFill="background1"/>
          </w:tcPr>
          <w:p w14:paraId="72D0717B"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419E748B"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76E9D1E2"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r>
      <w:tr w:rsidR="00A41CA9" w:rsidRPr="009D060B" w14:paraId="6E30EE26" w14:textId="77777777" w:rsidTr="00657BF3">
        <w:trPr>
          <w:trHeight w:val="294"/>
        </w:trPr>
        <w:tc>
          <w:tcPr>
            <w:tcW w:w="2376" w:type="dxa"/>
            <w:shd w:val="clear" w:color="auto" w:fill="FFFFFF" w:themeFill="background1"/>
          </w:tcPr>
          <w:p w14:paraId="5A37B50D" w14:textId="77777777" w:rsidR="00A41CA9" w:rsidRPr="009D060B" w:rsidRDefault="00A41CA9" w:rsidP="00657BF3">
            <w:pPr>
              <w:spacing w:after="0" w:line="276"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3.</w:t>
            </w:r>
          </w:p>
        </w:tc>
        <w:tc>
          <w:tcPr>
            <w:tcW w:w="2489" w:type="dxa"/>
            <w:gridSpan w:val="2"/>
            <w:shd w:val="clear" w:color="auto" w:fill="FFFFFF" w:themeFill="background1"/>
          </w:tcPr>
          <w:p w14:paraId="2629A611"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26D4ABB3"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47CBBD7B"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r>
      <w:tr w:rsidR="00A41CA9" w:rsidRPr="009D060B" w14:paraId="4A70838C" w14:textId="77777777" w:rsidTr="00657BF3">
        <w:trPr>
          <w:trHeight w:val="294"/>
        </w:trPr>
        <w:tc>
          <w:tcPr>
            <w:tcW w:w="2376" w:type="dxa"/>
            <w:shd w:val="clear" w:color="auto" w:fill="FFFFFF" w:themeFill="background1"/>
          </w:tcPr>
          <w:p w14:paraId="662D192B" w14:textId="77777777" w:rsidR="00A41CA9" w:rsidRPr="009D060B" w:rsidRDefault="00A41CA9" w:rsidP="00657BF3">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w:t>
            </w:r>
          </w:p>
        </w:tc>
        <w:tc>
          <w:tcPr>
            <w:tcW w:w="2489" w:type="dxa"/>
            <w:gridSpan w:val="2"/>
            <w:shd w:val="clear" w:color="auto" w:fill="FFFFFF" w:themeFill="background1"/>
          </w:tcPr>
          <w:p w14:paraId="6B2B8014"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7EDD69F6"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0F36F563"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r>
      <w:tr w:rsidR="00A41CA9" w:rsidRPr="009D060B" w14:paraId="3C679EA8" w14:textId="77777777" w:rsidTr="00657BF3">
        <w:trPr>
          <w:trHeight w:val="294"/>
        </w:trPr>
        <w:tc>
          <w:tcPr>
            <w:tcW w:w="9356" w:type="dxa"/>
            <w:gridSpan w:val="7"/>
            <w:shd w:val="clear" w:color="auto" w:fill="DEEAF6"/>
          </w:tcPr>
          <w:p w14:paraId="59736E9F" w14:textId="77777777" w:rsidR="00A41CA9" w:rsidRPr="009D060B" w:rsidRDefault="00A41CA9" w:rsidP="00657BF3">
            <w:pPr>
              <w:spacing w:after="0" w:line="276"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4</w:t>
            </w:r>
            <w:r w:rsidRPr="009D060B">
              <w:rPr>
                <w:rFonts w:ascii="Arial" w:hAnsi="Arial" w:cs="Arial"/>
                <w:color w:val="1F3864" w:themeColor="accent1" w:themeShade="80"/>
                <w:sz w:val="24"/>
                <w:szCs w:val="24"/>
              </w:rPr>
              <w:t>.b Zamówienia planowane do realizacji</w:t>
            </w:r>
          </w:p>
        </w:tc>
      </w:tr>
      <w:tr w:rsidR="00A41CA9" w:rsidRPr="009D060B" w14:paraId="1E8F2EF2" w14:textId="77777777" w:rsidTr="00657BF3">
        <w:trPr>
          <w:trHeight w:val="294"/>
        </w:trPr>
        <w:tc>
          <w:tcPr>
            <w:tcW w:w="3964" w:type="dxa"/>
            <w:gridSpan w:val="2"/>
            <w:shd w:val="clear" w:color="auto" w:fill="FFFFFF" w:themeFill="background1"/>
            <w:vAlign w:val="center"/>
          </w:tcPr>
          <w:p w14:paraId="6E3E6526" w14:textId="77777777" w:rsidR="00A41CA9" w:rsidRPr="009D060B" w:rsidRDefault="00A41CA9" w:rsidP="00657BF3">
            <w:pPr>
              <w:spacing w:after="0" w:line="276" w:lineRule="auto"/>
              <w:jc w:val="center"/>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Planowany przedmiot zamówienia</w:t>
            </w:r>
          </w:p>
        </w:tc>
        <w:tc>
          <w:tcPr>
            <w:tcW w:w="2381" w:type="dxa"/>
            <w:gridSpan w:val="3"/>
            <w:shd w:val="clear" w:color="auto" w:fill="FFFFFF" w:themeFill="background1"/>
            <w:vAlign w:val="center"/>
          </w:tcPr>
          <w:p w14:paraId="6ABB6600" w14:textId="77777777" w:rsidR="00A41CA9" w:rsidRPr="009D060B" w:rsidRDefault="00A41CA9" w:rsidP="00657BF3">
            <w:pPr>
              <w:spacing w:after="0" w:line="276" w:lineRule="auto"/>
              <w:jc w:val="center"/>
              <w:rPr>
                <w:rFonts w:ascii="Arial" w:hAnsi="Arial" w:cs="Arial"/>
                <w:color w:val="1F3864" w:themeColor="accent1" w:themeShade="80"/>
                <w:sz w:val="24"/>
                <w:szCs w:val="24"/>
              </w:rPr>
            </w:pPr>
            <w:r w:rsidRPr="007A550A">
              <w:rPr>
                <w:rFonts w:ascii="Arial" w:hAnsi="Arial" w:cs="Arial"/>
                <w:color w:val="1F3864" w:themeColor="accent1" w:themeShade="80"/>
                <w:sz w:val="24"/>
                <w:szCs w:val="24"/>
              </w:rPr>
              <w:t>Wartość szacunkowa (netto) zamówienia</w:t>
            </w:r>
          </w:p>
        </w:tc>
        <w:tc>
          <w:tcPr>
            <w:tcW w:w="3011" w:type="dxa"/>
            <w:gridSpan w:val="2"/>
            <w:shd w:val="clear" w:color="auto" w:fill="FFFFFF" w:themeFill="background1"/>
            <w:vAlign w:val="center"/>
          </w:tcPr>
          <w:p w14:paraId="3245104D" w14:textId="77777777" w:rsidR="00A41CA9" w:rsidRPr="009D060B" w:rsidRDefault="00A41CA9" w:rsidP="00657BF3">
            <w:pPr>
              <w:spacing w:after="0" w:line="276" w:lineRule="auto"/>
              <w:jc w:val="center"/>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Planowany tryb udzielenia zamówienia</w:t>
            </w:r>
          </w:p>
        </w:tc>
      </w:tr>
      <w:tr w:rsidR="00A41CA9" w:rsidRPr="009D060B" w14:paraId="643F9C86" w14:textId="77777777" w:rsidTr="00657BF3">
        <w:trPr>
          <w:trHeight w:val="294"/>
        </w:trPr>
        <w:tc>
          <w:tcPr>
            <w:tcW w:w="3964" w:type="dxa"/>
            <w:gridSpan w:val="2"/>
            <w:shd w:val="clear" w:color="auto" w:fill="FFFFFF" w:themeFill="background1"/>
          </w:tcPr>
          <w:p w14:paraId="7608ACA3" w14:textId="77777777" w:rsidR="00A41CA9" w:rsidRPr="009D060B" w:rsidRDefault="00A41CA9" w:rsidP="00657BF3">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1.</w:t>
            </w:r>
          </w:p>
        </w:tc>
        <w:tc>
          <w:tcPr>
            <w:tcW w:w="2381" w:type="dxa"/>
            <w:gridSpan w:val="3"/>
            <w:shd w:val="clear" w:color="auto" w:fill="FFFFFF" w:themeFill="background1"/>
          </w:tcPr>
          <w:p w14:paraId="45D3E84B"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3011" w:type="dxa"/>
            <w:gridSpan w:val="2"/>
            <w:shd w:val="clear" w:color="auto" w:fill="FFFFFF" w:themeFill="background1"/>
          </w:tcPr>
          <w:p w14:paraId="6D83617B"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r>
      <w:tr w:rsidR="00A41CA9" w:rsidRPr="009D060B" w14:paraId="0429E19B" w14:textId="77777777" w:rsidTr="00657BF3">
        <w:trPr>
          <w:trHeight w:val="294"/>
        </w:trPr>
        <w:tc>
          <w:tcPr>
            <w:tcW w:w="3964" w:type="dxa"/>
            <w:gridSpan w:val="2"/>
            <w:shd w:val="clear" w:color="auto" w:fill="FFFFFF" w:themeFill="background1"/>
          </w:tcPr>
          <w:p w14:paraId="7764AFCC" w14:textId="77777777" w:rsidR="00A41CA9" w:rsidRPr="009D060B" w:rsidRDefault="00A41CA9" w:rsidP="00657BF3">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2.</w:t>
            </w:r>
          </w:p>
        </w:tc>
        <w:tc>
          <w:tcPr>
            <w:tcW w:w="2381" w:type="dxa"/>
            <w:gridSpan w:val="3"/>
            <w:shd w:val="clear" w:color="auto" w:fill="FFFFFF" w:themeFill="background1"/>
          </w:tcPr>
          <w:p w14:paraId="6CB90D42"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3011" w:type="dxa"/>
            <w:gridSpan w:val="2"/>
            <w:shd w:val="clear" w:color="auto" w:fill="FFFFFF" w:themeFill="background1"/>
          </w:tcPr>
          <w:p w14:paraId="123E8967"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r>
      <w:tr w:rsidR="00A41CA9" w:rsidRPr="009D060B" w14:paraId="1D3118A9" w14:textId="77777777" w:rsidTr="00657BF3">
        <w:trPr>
          <w:trHeight w:val="294"/>
        </w:trPr>
        <w:tc>
          <w:tcPr>
            <w:tcW w:w="3964" w:type="dxa"/>
            <w:gridSpan w:val="2"/>
            <w:shd w:val="clear" w:color="auto" w:fill="FFFFFF" w:themeFill="background1"/>
          </w:tcPr>
          <w:p w14:paraId="55C098BA" w14:textId="77777777" w:rsidR="00A41CA9" w:rsidRPr="009D060B" w:rsidRDefault="00A41CA9" w:rsidP="00657BF3">
            <w:pPr>
              <w:spacing w:after="0" w:line="276"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3.</w:t>
            </w:r>
          </w:p>
        </w:tc>
        <w:tc>
          <w:tcPr>
            <w:tcW w:w="2381" w:type="dxa"/>
            <w:gridSpan w:val="3"/>
            <w:shd w:val="clear" w:color="auto" w:fill="FFFFFF" w:themeFill="background1"/>
          </w:tcPr>
          <w:p w14:paraId="58AFF1DC"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3011" w:type="dxa"/>
            <w:gridSpan w:val="2"/>
            <w:shd w:val="clear" w:color="auto" w:fill="FFFFFF" w:themeFill="background1"/>
          </w:tcPr>
          <w:p w14:paraId="70DE5A0A"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r>
      <w:tr w:rsidR="00A41CA9" w:rsidRPr="009D060B" w14:paraId="46827C5F" w14:textId="77777777" w:rsidTr="00657BF3">
        <w:trPr>
          <w:trHeight w:val="294"/>
        </w:trPr>
        <w:tc>
          <w:tcPr>
            <w:tcW w:w="3964" w:type="dxa"/>
            <w:gridSpan w:val="2"/>
            <w:shd w:val="clear" w:color="auto" w:fill="FFFFFF" w:themeFill="background1"/>
          </w:tcPr>
          <w:p w14:paraId="7F8BDBF0" w14:textId="77777777" w:rsidR="00A41CA9" w:rsidRPr="009D060B" w:rsidRDefault="00A41CA9" w:rsidP="00657BF3">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w:t>
            </w:r>
          </w:p>
        </w:tc>
        <w:tc>
          <w:tcPr>
            <w:tcW w:w="2381" w:type="dxa"/>
            <w:gridSpan w:val="3"/>
            <w:shd w:val="clear" w:color="auto" w:fill="FFFFFF" w:themeFill="background1"/>
          </w:tcPr>
          <w:p w14:paraId="33819082"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c>
          <w:tcPr>
            <w:tcW w:w="3011" w:type="dxa"/>
            <w:gridSpan w:val="2"/>
            <w:shd w:val="clear" w:color="auto" w:fill="FFFFFF" w:themeFill="background1"/>
          </w:tcPr>
          <w:p w14:paraId="0C918AB2" w14:textId="77777777" w:rsidR="00A41CA9" w:rsidRPr="009D060B" w:rsidRDefault="00A41CA9" w:rsidP="00657BF3">
            <w:pPr>
              <w:spacing w:after="0" w:line="276" w:lineRule="auto"/>
              <w:jc w:val="left"/>
              <w:rPr>
                <w:rFonts w:ascii="Arial" w:hAnsi="Arial" w:cs="Arial"/>
                <w:color w:val="1F3864" w:themeColor="accent1" w:themeShade="80"/>
                <w:sz w:val="24"/>
                <w:szCs w:val="24"/>
              </w:rPr>
            </w:pPr>
          </w:p>
        </w:tc>
      </w:tr>
    </w:tbl>
    <w:p w14:paraId="16EA1AB6" w14:textId="77777777" w:rsidR="00A21D14" w:rsidRDefault="00A21D14" w:rsidP="003E417F">
      <w:pPr>
        <w:spacing w:line="276" w:lineRule="auto"/>
      </w:pPr>
    </w:p>
    <w:p w14:paraId="2E0F758F" w14:textId="77777777" w:rsidR="00A41CA9" w:rsidRPr="00E11A4C" w:rsidRDefault="00A41CA9" w:rsidP="00A41CA9">
      <w:pPr>
        <w:keepNext/>
        <w:keepLines/>
        <w:numPr>
          <w:ilvl w:val="0"/>
          <w:numId w:val="1"/>
        </w:numPr>
        <w:spacing w:before="320" w:after="120" w:line="276" w:lineRule="auto"/>
        <w:ind w:left="284" w:hanging="357"/>
        <w:outlineLvl w:val="0"/>
        <w:rPr>
          <w:rFonts w:ascii="Arial" w:eastAsia="SimSun" w:hAnsi="Arial" w:cs="Arial"/>
          <w:b/>
          <w:bCs/>
          <w:caps/>
          <w:spacing w:val="4"/>
          <w:sz w:val="28"/>
          <w:szCs w:val="28"/>
        </w:rPr>
      </w:pPr>
      <w:r w:rsidRPr="00E11A4C">
        <w:rPr>
          <w:rFonts w:ascii="Arial" w:eastAsia="SimSun" w:hAnsi="Arial" w:cs="Arial"/>
          <w:b/>
          <w:bCs/>
          <w:caps/>
          <w:spacing w:val="4"/>
          <w:sz w:val="28"/>
          <w:szCs w:val="28"/>
        </w:rPr>
        <w:t>Pomoc publiczna/de minimis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97"/>
      </w:tblGrid>
      <w:tr w:rsidR="00A41CA9" w:rsidRPr="00E11A4C" w14:paraId="6B5C42AC" w14:textId="77777777" w:rsidTr="00657BF3">
        <w:tc>
          <w:tcPr>
            <w:tcW w:w="9356" w:type="dxa"/>
            <w:gridSpan w:val="2"/>
            <w:shd w:val="clear" w:color="auto" w:fill="9CC2E5"/>
          </w:tcPr>
          <w:p w14:paraId="221DC6B1" w14:textId="77777777" w:rsidR="00A41CA9" w:rsidRPr="00E11A4C" w:rsidRDefault="00A41CA9" w:rsidP="00657BF3">
            <w:pPr>
              <w:numPr>
                <w:ilvl w:val="0"/>
                <w:numId w:val="6"/>
              </w:numPr>
              <w:spacing w:after="0" w:line="276" w:lineRule="auto"/>
              <w:ind w:left="426" w:hanging="357"/>
              <w:contextualSpacing/>
              <w:rPr>
                <w:rFonts w:ascii="Arial" w:hAnsi="Arial" w:cs="Arial"/>
                <w:b/>
                <w:sz w:val="24"/>
                <w:szCs w:val="24"/>
              </w:rPr>
            </w:pPr>
            <w:r w:rsidRPr="00E11A4C">
              <w:rPr>
                <w:rFonts w:ascii="Arial" w:hAnsi="Arial" w:cs="Arial"/>
                <w:b/>
                <w:sz w:val="24"/>
                <w:szCs w:val="24"/>
              </w:rPr>
              <w:t>Czy w projekcie występuje pomoc publiczna/ pomoc de minimis?</w:t>
            </w:r>
          </w:p>
        </w:tc>
      </w:tr>
      <w:tr w:rsidR="00A41CA9" w:rsidRPr="00E11A4C" w14:paraId="09D90FDB" w14:textId="77777777" w:rsidTr="00657BF3">
        <w:tc>
          <w:tcPr>
            <w:tcW w:w="959" w:type="dxa"/>
            <w:shd w:val="clear" w:color="auto" w:fill="auto"/>
          </w:tcPr>
          <w:p w14:paraId="4D76C089" w14:textId="77777777" w:rsidR="00A41CA9" w:rsidRPr="00E11A4C" w:rsidRDefault="00A41CA9" w:rsidP="00657BF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TAK</w:t>
            </w:r>
          </w:p>
          <w:p w14:paraId="5FC531F1" w14:textId="77777777" w:rsidR="00A41CA9" w:rsidRPr="00E11A4C" w:rsidRDefault="00A41CA9" w:rsidP="00657BF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NIE</w:t>
            </w:r>
          </w:p>
        </w:tc>
        <w:tc>
          <w:tcPr>
            <w:tcW w:w="8397" w:type="dxa"/>
            <w:shd w:val="clear" w:color="auto" w:fill="auto"/>
          </w:tcPr>
          <w:p w14:paraId="2B19D327" w14:textId="77777777" w:rsidR="00A41CA9" w:rsidRPr="00E11A4C" w:rsidRDefault="00A41CA9" w:rsidP="00657BF3">
            <w:pPr>
              <w:spacing w:line="276" w:lineRule="auto"/>
              <w:jc w:val="left"/>
              <w:rPr>
                <w:rFonts w:ascii="Arial" w:hAnsi="Arial" w:cs="Arial"/>
                <w:color w:val="1F3864" w:themeColor="accent1" w:themeShade="80"/>
                <w:sz w:val="24"/>
                <w:szCs w:val="24"/>
              </w:rPr>
            </w:pPr>
            <w:r w:rsidRPr="00E11A4C">
              <w:rPr>
                <w:rFonts w:ascii="Arial" w:hAnsi="Arial" w:cs="Arial"/>
                <w:color w:val="1F3864" w:themeColor="accent1" w:themeShade="80"/>
                <w:sz w:val="24"/>
                <w:szCs w:val="24"/>
              </w:rPr>
              <w:t>Jeżeli zaznaczyłeś TAK wskaż podstawę udzielania pomocy publicznej/de minimis:</w:t>
            </w:r>
          </w:p>
          <w:p w14:paraId="18C64887" w14:textId="77777777" w:rsidR="00A41CA9" w:rsidRPr="00E11A4C" w:rsidRDefault="00A41CA9" w:rsidP="00657BF3">
            <w:pPr>
              <w:spacing w:after="0" w:line="276" w:lineRule="auto"/>
              <w:rPr>
                <w:rFonts w:ascii="Arial" w:hAnsi="Arial" w:cs="Arial"/>
                <w:b/>
                <w:color w:val="11306E"/>
                <w:sz w:val="24"/>
                <w:szCs w:val="24"/>
              </w:rPr>
            </w:pPr>
          </w:p>
        </w:tc>
      </w:tr>
      <w:tr w:rsidR="00A41CA9" w:rsidRPr="00E11A4C" w14:paraId="66A79C07" w14:textId="77777777" w:rsidTr="00657BF3">
        <w:tc>
          <w:tcPr>
            <w:tcW w:w="9356" w:type="dxa"/>
            <w:gridSpan w:val="2"/>
            <w:shd w:val="clear" w:color="auto" w:fill="9CC2E5"/>
          </w:tcPr>
          <w:p w14:paraId="6741E97F" w14:textId="77777777" w:rsidR="00A41CA9" w:rsidRPr="00E11A4C" w:rsidRDefault="00A41CA9" w:rsidP="00657BF3">
            <w:pPr>
              <w:numPr>
                <w:ilvl w:val="0"/>
                <w:numId w:val="6"/>
              </w:numPr>
              <w:spacing w:after="0" w:line="276" w:lineRule="auto"/>
              <w:ind w:left="426" w:hanging="357"/>
              <w:contextualSpacing/>
              <w:rPr>
                <w:rFonts w:ascii="Arial" w:hAnsi="Arial" w:cs="Arial"/>
                <w:b/>
                <w:color w:val="11306E"/>
                <w:sz w:val="24"/>
                <w:szCs w:val="24"/>
              </w:rPr>
            </w:pPr>
            <w:r w:rsidRPr="00E11A4C">
              <w:rPr>
                <w:rFonts w:ascii="Arial" w:hAnsi="Arial" w:cs="Arial"/>
                <w:b/>
                <w:color w:val="11306E"/>
                <w:sz w:val="24"/>
                <w:szCs w:val="24"/>
              </w:rPr>
              <w:lastRenderedPageBreak/>
              <w:t>Analiza pomocy publicznej/de minimis</w:t>
            </w:r>
          </w:p>
        </w:tc>
      </w:tr>
      <w:tr w:rsidR="00A41CA9" w:rsidRPr="00E11A4C" w14:paraId="3FD45471" w14:textId="77777777" w:rsidTr="00657BF3">
        <w:trPr>
          <w:trHeight w:val="329"/>
        </w:trPr>
        <w:tc>
          <w:tcPr>
            <w:tcW w:w="9356" w:type="dxa"/>
            <w:gridSpan w:val="2"/>
            <w:shd w:val="clear" w:color="auto" w:fill="DEEAF6"/>
          </w:tcPr>
          <w:p w14:paraId="4719B227" w14:textId="77777777" w:rsidR="00A41CA9" w:rsidRPr="00E11A4C" w:rsidRDefault="00A41CA9" w:rsidP="00657BF3">
            <w:pPr>
              <w:spacing w:after="0" w:line="276" w:lineRule="auto"/>
              <w:rPr>
                <w:rFonts w:ascii="Arial" w:hAnsi="Arial" w:cs="Arial"/>
                <w:b/>
                <w:color w:val="11306E"/>
                <w:sz w:val="24"/>
                <w:szCs w:val="24"/>
              </w:rPr>
            </w:pPr>
            <w:r w:rsidRPr="00E11A4C">
              <w:rPr>
                <w:rFonts w:ascii="Arial" w:hAnsi="Arial" w:cs="Arial"/>
                <w:b/>
                <w:color w:val="11306E"/>
                <w:sz w:val="24"/>
                <w:szCs w:val="24"/>
              </w:rPr>
              <w:t>Czy w projekcie występuje transfer zasobów publicznych?</w:t>
            </w:r>
          </w:p>
        </w:tc>
      </w:tr>
      <w:tr w:rsidR="00A41CA9" w:rsidRPr="00E11A4C" w14:paraId="41834210" w14:textId="77777777" w:rsidTr="00657BF3">
        <w:trPr>
          <w:trHeight w:val="941"/>
        </w:trPr>
        <w:tc>
          <w:tcPr>
            <w:tcW w:w="959" w:type="dxa"/>
          </w:tcPr>
          <w:p w14:paraId="4FB83776" w14:textId="77777777" w:rsidR="00A41CA9" w:rsidRPr="00E11A4C" w:rsidRDefault="00A41CA9" w:rsidP="00657BF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X</w:t>
            </w:r>
            <w:r w:rsidRPr="00E11A4C">
              <w:rPr>
                <w:rFonts w:ascii="Arial" w:hAnsi="Arial" w:cs="Arial"/>
                <w:color w:val="11306E"/>
                <w:sz w:val="24"/>
                <w:szCs w:val="24"/>
              </w:rPr>
              <w:t xml:space="preserve"> TAK</w:t>
            </w:r>
          </w:p>
          <w:p w14:paraId="69347D7C" w14:textId="77777777" w:rsidR="00A41CA9" w:rsidRPr="00E11A4C" w:rsidRDefault="00A41CA9" w:rsidP="00657BF3">
            <w:pPr>
              <w:spacing w:after="0" w:line="276" w:lineRule="auto"/>
              <w:rPr>
                <w:rFonts w:ascii="Arial" w:hAnsi="Arial" w:cs="Arial"/>
                <w:color w:val="11306E"/>
                <w:sz w:val="24"/>
                <w:szCs w:val="24"/>
              </w:rPr>
            </w:pPr>
          </w:p>
        </w:tc>
        <w:tc>
          <w:tcPr>
            <w:tcW w:w="8397" w:type="dxa"/>
          </w:tcPr>
          <w:p w14:paraId="1DBEF32A" w14:textId="77777777" w:rsidR="00A41CA9" w:rsidRPr="00E11A4C" w:rsidRDefault="00A41CA9" w:rsidP="00657BF3">
            <w:pPr>
              <w:spacing w:after="0" w:line="276" w:lineRule="auto"/>
              <w:rPr>
                <w:rFonts w:ascii="Arial" w:hAnsi="Arial" w:cs="Arial"/>
                <w:b/>
                <w:color w:val="11306E"/>
                <w:sz w:val="24"/>
                <w:szCs w:val="24"/>
              </w:rPr>
            </w:pPr>
            <w:r w:rsidRPr="00E11A4C">
              <w:rPr>
                <w:rFonts w:ascii="Arial" w:hAnsi="Arial" w:cs="Arial"/>
                <w:color w:val="11306E"/>
                <w:sz w:val="24"/>
                <w:szCs w:val="24"/>
              </w:rPr>
              <w:t>Odpowiedź automatyczna</w:t>
            </w:r>
          </w:p>
        </w:tc>
      </w:tr>
      <w:tr w:rsidR="00A41CA9" w:rsidRPr="00E11A4C" w14:paraId="482BD4D7" w14:textId="77777777" w:rsidTr="00657BF3">
        <w:trPr>
          <w:trHeight w:val="602"/>
        </w:trPr>
        <w:tc>
          <w:tcPr>
            <w:tcW w:w="9356" w:type="dxa"/>
            <w:gridSpan w:val="2"/>
            <w:shd w:val="clear" w:color="auto" w:fill="DEEAF6"/>
          </w:tcPr>
          <w:p w14:paraId="638A354E" w14:textId="77777777" w:rsidR="00A41CA9" w:rsidRPr="00E11A4C" w:rsidRDefault="00A41CA9" w:rsidP="00657BF3">
            <w:pPr>
              <w:spacing w:after="0" w:line="276" w:lineRule="auto"/>
              <w:rPr>
                <w:rFonts w:ascii="Arial" w:hAnsi="Arial" w:cs="Arial"/>
                <w:b/>
                <w:color w:val="11306E"/>
                <w:sz w:val="24"/>
                <w:szCs w:val="24"/>
              </w:rPr>
            </w:pPr>
            <w:r w:rsidRPr="00E11A4C">
              <w:rPr>
                <w:rFonts w:ascii="Arial" w:hAnsi="Arial" w:cs="Arial"/>
                <w:b/>
                <w:color w:val="11306E"/>
                <w:sz w:val="24"/>
                <w:szCs w:val="24"/>
              </w:rPr>
              <w:t>Czy transfer zasobów publicznych jest selektywny – uprzywilejowuje określony podmiot lub wytwarzanie określonych dóbr?</w:t>
            </w:r>
          </w:p>
        </w:tc>
      </w:tr>
      <w:tr w:rsidR="00A41CA9" w:rsidRPr="00E11A4C" w14:paraId="3600D00A" w14:textId="77777777" w:rsidTr="00657BF3">
        <w:trPr>
          <w:trHeight w:val="941"/>
        </w:trPr>
        <w:tc>
          <w:tcPr>
            <w:tcW w:w="959" w:type="dxa"/>
          </w:tcPr>
          <w:p w14:paraId="54911E56" w14:textId="77777777" w:rsidR="00A41CA9" w:rsidRPr="00E11A4C" w:rsidRDefault="00A41CA9" w:rsidP="00657BF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X</w:t>
            </w:r>
            <w:r w:rsidRPr="00E11A4C">
              <w:rPr>
                <w:rFonts w:ascii="Arial" w:hAnsi="Arial" w:cs="Arial"/>
                <w:color w:val="11306E"/>
                <w:sz w:val="24"/>
                <w:szCs w:val="24"/>
              </w:rPr>
              <w:t xml:space="preserve"> TAK</w:t>
            </w:r>
          </w:p>
          <w:p w14:paraId="5E45A81A" w14:textId="77777777" w:rsidR="00A41CA9" w:rsidRPr="00E11A4C" w:rsidRDefault="00A41CA9" w:rsidP="00657BF3">
            <w:pPr>
              <w:spacing w:after="0" w:line="276" w:lineRule="auto"/>
              <w:rPr>
                <w:rFonts w:ascii="Arial" w:hAnsi="Arial" w:cs="Arial"/>
                <w:color w:val="11306E"/>
                <w:sz w:val="24"/>
                <w:szCs w:val="24"/>
              </w:rPr>
            </w:pPr>
          </w:p>
        </w:tc>
        <w:tc>
          <w:tcPr>
            <w:tcW w:w="8397" w:type="dxa"/>
          </w:tcPr>
          <w:p w14:paraId="314EC5A3" w14:textId="77777777" w:rsidR="00A41CA9" w:rsidRPr="00E11A4C" w:rsidRDefault="00A41CA9" w:rsidP="00657BF3">
            <w:pPr>
              <w:spacing w:after="0" w:line="276" w:lineRule="auto"/>
              <w:rPr>
                <w:rFonts w:ascii="Arial" w:hAnsi="Arial" w:cs="Arial"/>
                <w:b/>
                <w:color w:val="11306E"/>
                <w:sz w:val="24"/>
                <w:szCs w:val="24"/>
              </w:rPr>
            </w:pPr>
            <w:r w:rsidRPr="00E11A4C">
              <w:rPr>
                <w:rFonts w:ascii="Arial" w:hAnsi="Arial" w:cs="Arial"/>
                <w:color w:val="11306E"/>
                <w:sz w:val="24"/>
                <w:szCs w:val="24"/>
              </w:rPr>
              <w:t>Odpowiedź automatyczna</w:t>
            </w:r>
          </w:p>
        </w:tc>
      </w:tr>
      <w:tr w:rsidR="00A41CA9" w:rsidRPr="00E11A4C" w14:paraId="67A0DE2D" w14:textId="77777777" w:rsidTr="00657BF3">
        <w:trPr>
          <w:trHeight w:val="582"/>
        </w:trPr>
        <w:tc>
          <w:tcPr>
            <w:tcW w:w="9356" w:type="dxa"/>
            <w:gridSpan w:val="2"/>
            <w:shd w:val="clear" w:color="auto" w:fill="DEEAF6"/>
          </w:tcPr>
          <w:p w14:paraId="5839D098" w14:textId="77777777" w:rsidR="00A41CA9" w:rsidRPr="00E11A4C" w:rsidRDefault="00A41CA9" w:rsidP="00657BF3">
            <w:pPr>
              <w:spacing w:after="0" w:line="276" w:lineRule="auto"/>
              <w:rPr>
                <w:rFonts w:ascii="Arial" w:hAnsi="Arial" w:cs="Arial"/>
                <w:b/>
                <w:color w:val="11306E"/>
                <w:sz w:val="24"/>
                <w:szCs w:val="24"/>
              </w:rPr>
            </w:pPr>
            <w:r w:rsidRPr="00E11A4C">
              <w:rPr>
                <w:rFonts w:ascii="Arial" w:hAnsi="Arial" w:cs="Arial"/>
                <w:b/>
                <w:color w:val="11306E"/>
                <w:sz w:val="24"/>
                <w:szCs w:val="24"/>
              </w:rPr>
              <w:t>Czy transfer zasobów publicznych skutkuje przysporzeniem (korzyścią ekonomiczną) na rzecz określonego podmiotu, na warunkach korzystniejszych niż rynkowe?</w:t>
            </w:r>
          </w:p>
          <w:p w14:paraId="3D044391" w14:textId="77777777" w:rsidR="00A41CA9" w:rsidRPr="00E11A4C" w:rsidRDefault="00A41CA9" w:rsidP="00657BF3">
            <w:pPr>
              <w:spacing w:after="0" w:line="276" w:lineRule="auto"/>
              <w:rPr>
                <w:rFonts w:ascii="Arial" w:hAnsi="Arial" w:cs="Arial"/>
                <w:b/>
                <w:color w:val="11306E"/>
                <w:sz w:val="24"/>
                <w:szCs w:val="24"/>
              </w:rPr>
            </w:pPr>
          </w:p>
        </w:tc>
      </w:tr>
      <w:tr w:rsidR="00A41CA9" w:rsidRPr="00E11A4C" w14:paraId="7020F1C8" w14:textId="77777777" w:rsidTr="00657BF3">
        <w:trPr>
          <w:trHeight w:val="941"/>
        </w:trPr>
        <w:tc>
          <w:tcPr>
            <w:tcW w:w="959" w:type="dxa"/>
          </w:tcPr>
          <w:p w14:paraId="21784FA6" w14:textId="77777777" w:rsidR="00A41CA9" w:rsidRPr="00E11A4C" w:rsidRDefault="00A41CA9" w:rsidP="00657BF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X</w:t>
            </w:r>
            <w:r w:rsidRPr="00E11A4C">
              <w:rPr>
                <w:rFonts w:ascii="Arial" w:hAnsi="Arial" w:cs="Arial"/>
                <w:color w:val="11306E"/>
                <w:sz w:val="24"/>
                <w:szCs w:val="24"/>
              </w:rPr>
              <w:t xml:space="preserve"> TAK</w:t>
            </w:r>
          </w:p>
          <w:p w14:paraId="1F944AFB" w14:textId="77777777" w:rsidR="00A41CA9" w:rsidRPr="00E11A4C" w:rsidRDefault="00A41CA9" w:rsidP="00657BF3">
            <w:pPr>
              <w:spacing w:after="0" w:line="276" w:lineRule="auto"/>
              <w:rPr>
                <w:rFonts w:ascii="Arial" w:hAnsi="Arial" w:cs="Arial"/>
                <w:color w:val="11306E"/>
                <w:sz w:val="24"/>
                <w:szCs w:val="24"/>
              </w:rPr>
            </w:pPr>
          </w:p>
        </w:tc>
        <w:tc>
          <w:tcPr>
            <w:tcW w:w="8397" w:type="dxa"/>
          </w:tcPr>
          <w:p w14:paraId="170D3117" w14:textId="77777777" w:rsidR="00A41CA9" w:rsidRPr="00E11A4C" w:rsidRDefault="00A41CA9" w:rsidP="00657BF3">
            <w:pPr>
              <w:tabs>
                <w:tab w:val="center" w:pos="4536"/>
                <w:tab w:val="right" w:pos="9072"/>
              </w:tabs>
              <w:spacing w:after="0" w:line="276" w:lineRule="auto"/>
              <w:rPr>
                <w:rFonts w:ascii="Arial" w:hAnsi="Arial" w:cs="Arial"/>
                <w:b/>
                <w:color w:val="11306E"/>
                <w:sz w:val="24"/>
                <w:szCs w:val="24"/>
              </w:rPr>
            </w:pPr>
            <w:r w:rsidRPr="00E11A4C">
              <w:rPr>
                <w:rFonts w:ascii="Arial" w:hAnsi="Arial" w:cs="Arial"/>
                <w:color w:val="11306E"/>
                <w:sz w:val="24"/>
                <w:szCs w:val="24"/>
              </w:rPr>
              <w:t>Odpowiedź automatyczna</w:t>
            </w:r>
          </w:p>
        </w:tc>
      </w:tr>
      <w:tr w:rsidR="00A41CA9" w:rsidRPr="00E11A4C" w14:paraId="010BACA6" w14:textId="77777777" w:rsidTr="00657BF3">
        <w:trPr>
          <w:trHeight w:val="780"/>
        </w:trPr>
        <w:tc>
          <w:tcPr>
            <w:tcW w:w="9356" w:type="dxa"/>
            <w:gridSpan w:val="2"/>
          </w:tcPr>
          <w:p w14:paraId="3AE868DD" w14:textId="77777777" w:rsidR="00A41CA9" w:rsidRPr="00E11A4C" w:rsidRDefault="00A41CA9" w:rsidP="00657BF3">
            <w:pPr>
              <w:spacing w:after="0" w:line="276" w:lineRule="auto"/>
              <w:rPr>
                <w:rFonts w:ascii="Arial" w:hAnsi="Arial" w:cs="Arial"/>
                <w:color w:val="11306E"/>
                <w:sz w:val="24"/>
                <w:szCs w:val="24"/>
              </w:rPr>
            </w:pPr>
          </w:p>
        </w:tc>
      </w:tr>
      <w:tr w:rsidR="00A41CA9" w:rsidRPr="00E11A4C" w14:paraId="4D427A6D" w14:textId="77777777" w:rsidTr="00657BF3">
        <w:trPr>
          <w:trHeight w:val="330"/>
        </w:trPr>
        <w:tc>
          <w:tcPr>
            <w:tcW w:w="9356" w:type="dxa"/>
            <w:gridSpan w:val="2"/>
            <w:shd w:val="clear" w:color="auto" w:fill="DEEAF6"/>
          </w:tcPr>
          <w:p w14:paraId="37EAFEEC" w14:textId="77777777" w:rsidR="00A41CA9" w:rsidRPr="00E11A4C" w:rsidRDefault="00A41CA9" w:rsidP="00657BF3">
            <w:pPr>
              <w:spacing w:after="0" w:line="276" w:lineRule="auto"/>
              <w:rPr>
                <w:rFonts w:ascii="Arial" w:hAnsi="Arial" w:cs="Arial"/>
                <w:b/>
                <w:color w:val="11306E"/>
                <w:sz w:val="24"/>
                <w:szCs w:val="24"/>
              </w:rPr>
            </w:pPr>
            <w:r w:rsidRPr="00E11A4C">
              <w:rPr>
                <w:rFonts w:ascii="Arial" w:hAnsi="Arial" w:cs="Arial"/>
                <w:b/>
                <w:color w:val="11306E"/>
                <w:sz w:val="24"/>
                <w:szCs w:val="24"/>
              </w:rPr>
              <w:t>Czy w efekcie transferu zasobów publicznych występuje lub może wystąpić zakłócenie konkurencji?</w:t>
            </w:r>
          </w:p>
        </w:tc>
      </w:tr>
      <w:tr w:rsidR="00A41CA9" w:rsidRPr="00E11A4C" w14:paraId="1A3B923D" w14:textId="77777777" w:rsidTr="00657BF3">
        <w:trPr>
          <w:trHeight w:val="941"/>
        </w:trPr>
        <w:tc>
          <w:tcPr>
            <w:tcW w:w="959" w:type="dxa"/>
          </w:tcPr>
          <w:p w14:paraId="0A5F92F9" w14:textId="77777777" w:rsidR="00A41CA9" w:rsidRPr="00E11A4C" w:rsidRDefault="00A41CA9" w:rsidP="00657BF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TAK</w:t>
            </w:r>
          </w:p>
          <w:p w14:paraId="0F96191A" w14:textId="77777777" w:rsidR="00A41CA9" w:rsidRPr="00E11A4C" w:rsidRDefault="00A41CA9" w:rsidP="00657BF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NIE</w:t>
            </w:r>
          </w:p>
        </w:tc>
        <w:tc>
          <w:tcPr>
            <w:tcW w:w="8397" w:type="dxa"/>
          </w:tcPr>
          <w:p w14:paraId="0C4DA83B" w14:textId="77777777" w:rsidR="00A41CA9" w:rsidRPr="00E11A4C" w:rsidRDefault="00A41CA9" w:rsidP="00657BF3">
            <w:pPr>
              <w:spacing w:after="0" w:line="276" w:lineRule="auto"/>
              <w:rPr>
                <w:rFonts w:ascii="Arial" w:hAnsi="Arial" w:cs="Arial"/>
                <w:b/>
                <w:color w:val="11306E"/>
                <w:sz w:val="24"/>
                <w:szCs w:val="24"/>
              </w:rPr>
            </w:pPr>
            <w:r w:rsidRPr="00E11A4C">
              <w:rPr>
                <w:rFonts w:ascii="Arial" w:hAnsi="Arial" w:cs="Arial"/>
                <w:color w:val="11306E"/>
                <w:sz w:val="24"/>
                <w:szCs w:val="24"/>
              </w:rPr>
              <w:t>Jeżeli zaznaczyłeś NIE uzasadnij:</w:t>
            </w:r>
          </w:p>
        </w:tc>
      </w:tr>
      <w:tr w:rsidR="00A41CA9" w:rsidRPr="00E11A4C" w14:paraId="48795053" w14:textId="77777777" w:rsidTr="00657BF3">
        <w:trPr>
          <w:trHeight w:val="505"/>
        </w:trPr>
        <w:tc>
          <w:tcPr>
            <w:tcW w:w="9356" w:type="dxa"/>
            <w:gridSpan w:val="2"/>
          </w:tcPr>
          <w:p w14:paraId="7A65E77A" w14:textId="77777777" w:rsidR="00A41CA9" w:rsidRPr="00E11A4C" w:rsidRDefault="00A41CA9" w:rsidP="00657BF3">
            <w:pPr>
              <w:spacing w:after="0" w:line="276" w:lineRule="auto"/>
              <w:rPr>
                <w:rFonts w:ascii="Arial" w:hAnsi="Arial" w:cs="Arial"/>
                <w:color w:val="11306E"/>
                <w:sz w:val="24"/>
                <w:szCs w:val="24"/>
              </w:rPr>
            </w:pPr>
            <w:r w:rsidRPr="00E11A4C">
              <w:rPr>
                <w:rFonts w:ascii="Arial" w:hAnsi="Arial" w:cs="Arial"/>
                <w:color w:val="11306E"/>
                <w:sz w:val="24"/>
                <w:szCs w:val="24"/>
              </w:rPr>
              <w:t>Uzasadnienie:</w:t>
            </w:r>
          </w:p>
          <w:p w14:paraId="326E31CD" w14:textId="77777777" w:rsidR="00A41CA9" w:rsidRPr="00E11A4C" w:rsidRDefault="00A41CA9" w:rsidP="00657BF3">
            <w:pPr>
              <w:spacing w:after="0" w:line="276" w:lineRule="auto"/>
              <w:rPr>
                <w:rFonts w:ascii="Arial" w:hAnsi="Arial" w:cs="Arial"/>
                <w:color w:val="11306E"/>
                <w:sz w:val="24"/>
                <w:szCs w:val="24"/>
              </w:rPr>
            </w:pPr>
          </w:p>
        </w:tc>
      </w:tr>
      <w:tr w:rsidR="00A41CA9" w:rsidRPr="00E11A4C" w14:paraId="5E2BB88D" w14:textId="77777777" w:rsidTr="00657BF3">
        <w:trPr>
          <w:trHeight w:val="405"/>
        </w:trPr>
        <w:tc>
          <w:tcPr>
            <w:tcW w:w="9356" w:type="dxa"/>
            <w:gridSpan w:val="2"/>
            <w:shd w:val="clear" w:color="auto" w:fill="DEEAF6"/>
          </w:tcPr>
          <w:p w14:paraId="710B6B99" w14:textId="77777777" w:rsidR="00A41CA9" w:rsidRPr="00E11A4C" w:rsidRDefault="00A41CA9" w:rsidP="00657BF3">
            <w:pPr>
              <w:spacing w:after="0" w:line="276" w:lineRule="auto"/>
              <w:rPr>
                <w:rFonts w:ascii="Arial" w:hAnsi="Arial" w:cs="Arial"/>
                <w:b/>
                <w:color w:val="11306E"/>
                <w:sz w:val="24"/>
                <w:szCs w:val="24"/>
              </w:rPr>
            </w:pPr>
            <w:r w:rsidRPr="00E11A4C">
              <w:rPr>
                <w:rFonts w:ascii="Arial" w:hAnsi="Arial" w:cs="Arial"/>
                <w:b/>
                <w:color w:val="11306E"/>
                <w:sz w:val="24"/>
                <w:szCs w:val="24"/>
              </w:rPr>
              <w:t>Czy projekt ma wpływ na wymianę handlową między państwami członkowskimi UE?</w:t>
            </w:r>
          </w:p>
        </w:tc>
      </w:tr>
      <w:tr w:rsidR="00A41CA9" w:rsidRPr="00E11A4C" w14:paraId="7CC4885E" w14:textId="77777777" w:rsidTr="00657BF3">
        <w:trPr>
          <w:trHeight w:val="941"/>
        </w:trPr>
        <w:tc>
          <w:tcPr>
            <w:tcW w:w="959" w:type="dxa"/>
          </w:tcPr>
          <w:p w14:paraId="4E53EFAF" w14:textId="77777777" w:rsidR="00A41CA9" w:rsidRPr="00E11A4C" w:rsidRDefault="00A41CA9" w:rsidP="00657BF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TAK</w:t>
            </w:r>
          </w:p>
          <w:p w14:paraId="051EED16" w14:textId="77777777" w:rsidR="00A41CA9" w:rsidRPr="00E11A4C" w:rsidRDefault="00A41CA9" w:rsidP="00657BF3">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NIE</w:t>
            </w:r>
          </w:p>
        </w:tc>
        <w:tc>
          <w:tcPr>
            <w:tcW w:w="8397" w:type="dxa"/>
          </w:tcPr>
          <w:p w14:paraId="0E7A16AC" w14:textId="77777777" w:rsidR="00A41CA9" w:rsidRPr="00E11A4C" w:rsidRDefault="00A41CA9" w:rsidP="00657BF3">
            <w:pPr>
              <w:spacing w:after="0" w:line="276" w:lineRule="auto"/>
              <w:rPr>
                <w:rFonts w:ascii="Arial" w:hAnsi="Arial" w:cs="Arial"/>
                <w:b/>
                <w:color w:val="11306E"/>
                <w:sz w:val="24"/>
                <w:szCs w:val="24"/>
              </w:rPr>
            </w:pPr>
            <w:r w:rsidRPr="00E11A4C">
              <w:rPr>
                <w:rFonts w:ascii="Arial" w:hAnsi="Arial" w:cs="Arial"/>
                <w:color w:val="11306E"/>
                <w:sz w:val="24"/>
                <w:szCs w:val="24"/>
              </w:rPr>
              <w:t>Jeżeli zaznaczyłeś NIE uzasadnij:</w:t>
            </w:r>
          </w:p>
        </w:tc>
      </w:tr>
      <w:tr w:rsidR="00A41CA9" w:rsidRPr="00E11A4C" w14:paraId="7DC93FAE" w14:textId="77777777" w:rsidTr="00657BF3">
        <w:trPr>
          <w:trHeight w:val="679"/>
        </w:trPr>
        <w:tc>
          <w:tcPr>
            <w:tcW w:w="9356" w:type="dxa"/>
            <w:gridSpan w:val="2"/>
          </w:tcPr>
          <w:p w14:paraId="1AB06DB8" w14:textId="77777777" w:rsidR="00A41CA9" w:rsidRPr="00E11A4C" w:rsidRDefault="00A41CA9" w:rsidP="00657BF3">
            <w:pPr>
              <w:spacing w:after="0" w:line="276" w:lineRule="auto"/>
              <w:rPr>
                <w:rFonts w:ascii="Arial" w:hAnsi="Arial" w:cs="Arial"/>
                <w:color w:val="11306E"/>
                <w:sz w:val="24"/>
                <w:szCs w:val="24"/>
              </w:rPr>
            </w:pPr>
            <w:r w:rsidRPr="00E11A4C">
              <w:rPr>
                <w:rFonts w:ascii="Arial" w:hAnsi="Arial" w:cs="Arial"/>
                <w:color w:val="11306E"/>
                <w:sz w:val="24"/>
                <w:szCs w:val="24"/>
              </w:rPr>
              <w:t>Uzasadnienie:</w:t>
            </w:r>
          </w:p>
          <w:p w14:paraId="7D6DF126" w14:textId="77777777" w:rsidR="00A41CA9" w:rsidRPr="00E11A4C" w:rsidRDefault="00A41CA9" w:rsidP="00657BF3">
            <w:pPr>
              <w:spacing w:after="0" w:line="276" w:lineRule="auto"/>
              <w:rPr>
                <w:rFonts w:ascii="Arial" w:hAnsi="Arial" w:cs="Arial"/>
                <w:color w:val="11306E"/>
                <w:sz w:val="24"/>
                <w:szCs w:val="24"/>
              </w:rPr>
            </w:pPr>
          </w:p>
        </w:tc>
      </w:tr>
      <w:tr w:rsidR="00A41CA9" w:rsidRPr="00E11A4C" w14:paraId="1953388A" w14:textId="77777777" w:rsidTr="00657BF3">
        <w:tc>
          <w:tcPr>
            <w:tcW w:w="9356" w:type="dxa"/>
            <w:gridSpan w:val="2"/>
            <w:shd w:val="clear" w:color="auto" w:fill="9CC2E5"/>
          </w:tcPr>
          <w:p w14:paraId="2C9CE03C" w14:textId="77777777" w:rsidR="00A41CA9" w:rsidRPr="00E11A4C" w:rsidRDefault="00A41CA9" w:rsidP="00657BF3">
            <w:pPr>
              <w:numPr>
                <w:ilvl w:val="0"/>
                <w:numId w:val="6"/>
              </w:numPr>
              <w:spacing w:after="0" w:line="276" w:lineRule="auto"/>
              <w:ind w:left="426" w:hanging="357"/>
              <w:contextualSpacing/>
              <w:rPr>
                <w:rFonts w:ascii="Arial" w:hAnsi="Arial" w:cs="Arial"/>
                <w:color w:val="1F3864" w:themeColor="accent1" w:themeShade="80"/>
                <w:sz w:val="24"/>
                <w:szCs w:val="24"/>
              </w:rPr>
            </w:pPr>
            <w:r w:rsidRPr="00E11A4C">
              <w:rPr>
                <w:rFonts w:ascii="Arial" w:hAnsi="Arial" w:cs="Arial"/>
                <w:b/>
                <w:color w:val="1F3864" w:themeColor="accent1" w:themeShade="80"/>
                <w:sz w:val="24"/>
                <w:szCs w:val="24"/>
              </w:rPr>
              <w:t>Prowadzenie pomocniczej działalności gospodarczej w projektach nieobjętych zasadami pomocy publicznej - mechanizm monitorowania i wycofania</w:t>
            </w:r>
          </w:p>
        </w:tc>
      </w:tr>
      <w:tr w:rsidR="00A41CA9" w:rsidRPr="00E11A4C" w14:paraId="26116834" w14:textId="77777777" w:rsidTr="00657BF3">
        <w:trPr>
          <w:trHeight w:val="416"/>
        </w:trPr>
        <w:tc>
          <w:tcPr>
            <w:tcW w:w="9356" w:type="dxa"/>
            <w:gridSpan w:val="2"/>
          </w:tcPr>
          <w:p w14:paraId="28ACB856" w14:textId="77777777" w:rsidR="00A41CA9" w:rsidRPr="00E11A4C" w:rsidRDefault="00A41CA9" w:rsidP="00657BF3">
            <w:pPr>
              <w:spacing w:after="0" w:line="276" w:lineRule="auto"/>
              <w:rPr>
                <w:rFonts w:ascii="Arial" w:hAnsi="Arial" w:cs="Arial"/>
                <w:color w:val="11306E"/>
                <w:sz w:val="24"/>
                <w:szCs w:val="24"/>
              </w:rPr>
            </w:pPr>
            <w:r w:rsidRPr="00E11A4C">
              <w:rPr>
                <w:rFonts w:ascii="Arial" w:hAnsi="Arial" w:cs="Arial"/>
                <w:color w:val="11306E"/>
                <w:sz w:val="24"/>
                <w:szCs w:val="24"/>
              </w:rPr>
              <w:t>Czy  zamierzasz wykorzystać infrastrukturę objętą dofinansowaniem w Twoim projekcie do prowadzenia działalności pomocniczej.</w:t>
            </w:r>
          </w:p>
          <w:p w14:paraId="0528898C" w14:textId="77777777" w:rsidR="00A41CA9" w:rsidRPr="00E11A4C" w:rsidRDefault="00A41CA9" w:rsidP="00657BF3">
            <w:pPr>
              <w:spacing w:after="0" w:line="276" w:lineRule="auto"/>
              <w:rPr>
                <w:rFonts w:ascii="Arial" w:hAnsi="Arial" w:cs="Arial"/>
                <w:color w:val="1F3864" w:themeColor="accent1" w:themeShade="80"/>
                <w:sz w:val="24"/>
                <w:szCs w:val="24"/>
              </w:rPr>
            </w:pPr>
            <w:r w:rsidRPr="00E11A4C">
              <w:rPr>
                <w:rFonts w:ascii="Segoe UI Symbol" w:hAnsi="Segoe UI Symbol" w:cs="Segoe UI Symbol"/>
                <w:color w:val="1F3864" w:themeColor="accent1" w:themeShade="80"/>
                <w:sz w:val="24"/>
                <w:szCs w:val="24"/>
              </w:rPr>
              <w:t>☐</w:t>
            </w:r>
            <w:r w:rsidRPr="00E11A4C">
              <w:rPr>
                <w:rFonts w:ascii="Arial" w:hAnsi="Arial" w:cs="Arial"/>
                <w:color w:val="1F3864" w:themeColor="accent1" w:themeShade="80"/>
                <w:sz w:val="24"/>
                <w:szCs w:val="24"/>
              </w:rPr>
              <w:t xml:space="preserve"> TAK</w:t>
            </w:r>
          </w:p>
          <w:p w14:paraId="7F316C37" w14:textId="77777777" w:rsidR="00A41CA9" w:rsidRPr="00E11A4C" w:rsidRDefault="00A41CA9" w:rsidP="00657BF3">
            <w:pPr>
              <w:spacing w:line="276" w:lineRule="auto"/>
              <w:contextualSpacing/>
              <w:rPr>
                <w:rFonts w:ascii="Arial" w:hAnsi="Arial" w:cs="Arial"/>
                <w:color w:val="1F3864" w:themeColor="accent1" w:themeShade="80"/>
                <w:sz w:val="24"/>
                <w:szCs w:val="24"/>
              </w:rPr>
            </w:pPr>
            <w:r w:rsidRPr="00E11A4C">
              <w:rPr>
                <w:rFonts w:ascii="Segoe UI Symbol" w:hAnsi="Segoe UI Symbol" w:cs="Segoe UI Symbol"/>
                <w:color w:val="1F3864" w:themeColor="accent1" w:themeShade="80"/>
                <w:sz w:val="24"/>
                <w:szCs w:val="24"/>
              </w:rPr>
              <w:t>☐</w:t>
            </w:r>
            <w:r w:rsidRPr="00E11A4C">
              <w:rPr>
                <w:rFonts w:ascii="Arial" w:hAnsi="Arial" w:cs="Arial"/>
                <w:color w:val="1F3864" w:themeColor="accent1" w:themeShade="80"/>
                <w:sz w:val="24"/>
                <w:szCs w:val="24"/>
              </w:rPr>
              <w:t xml:space="preserve"> NIE</w:t>
            </w:r>
          </w:p>
        </w:tc>
      </w:tr>
      <w:tr w:rsidR="00A41CA9" w:rsidRPr="00E11A4C" w14:paraId="1969601E" w14:textId="77777777" w:rsidTr="00657BF3">
        <w:trPr>
          <w:trHeight w:val="707"/>
        </w:trPr>
        <w:tc>
          <w:tcPr>
            <w:tcW w:w="9356" w:type="dxa"/>
            <w:gridSpan w:val="2"/>
          </w:tcPr>
          <w:p w14:paraId="04D74DDD" w14:textId="77777777" w:rsidR="00A41CA9" w:rsidRPr="00E11A4C" w:rsidRDefault="00A41CA9" w:rsidP="00657BF3">
            <w:pPr>
              <w:spacing w:after="0" w:line="276" w:lineRule="auto"/>
              <w:rPr>
                <w:rFonts w:ascii="Arial" w:hAnsi="Arial" w:cs="Arial"/>
                <w:color w:val="11306E"/>
                <w:sz w:val="24"/>
                <w:szCs w:val="24"/>
              </w:rPr>
            </w:pPr>
            <w:r w:rsidRPr="00E11A4C">
              <w:rPr>
                <w:rFonts w:ascii="Arial" w:hAnsi="Arial" w:cs="Arial"/>
                <w:color w:val="11306E"/>
                <w:sz w:val="24"/>
                <w:szCs w:val="24"/>
              </w:rPr>
              <w:t>Jeżeli zaznaczyłeś TAK, opisz charakter i zakres działalności gospodarczej, jaką zamierzasz prowadzić, a także metodę monitorowania poziomu gospodarczego wykorzystywania dofinansowanej infrastruktury.</w:t>
            </w:r>
          </w:p>
          <w:p w14:paraId="52D2C8E3" w14:textId="77777777" w:rsidR="00A41CA9" w:rsidRPr="00E11A4C" w:rsidRDefault="00A41CA9" w:rsidP="00657BF3">
            <w:pPr>
              <w:spacing w:after="0" w:line="276" w:lineRule="auto"/>
              <w:rPr>
                <w:rFonts w:ascii="Arial" w:hAnsi="Arial" w:cs="Arial"/>
                <w:color w:val="11306E"/>
                <w:sz w:val="24"/>
                <w:szCs w:val="24"/>
              </w:rPr>
            </w:pPr>
            <w:r w:rsidRPr="00E11A4C">
              <w:rPr>
                <w:rFonts w:ascii="Arial" w:hAnsi="Arial" w:cs="Arial"/>
                <w:color w:val="11306E"/>
                <w:sz w:val="24"/>
                <w:szCs w:val="24"/>
              </w:rPr>
              <w:lastRenderedPageBreak/>
              <w:t>Opisz dokładnie zastosowaną przez Ciebie metodologię, w tym m.in.:</w:t>
            </w:r>
          </w:p>
          <w:p w14:paraId="7B718FBE" w14:textId="77777777" w:rsidR="00A41CA9" w:rsidRPr="00E11A4C" w:rsidRDefault="00A41CA9" w:rsidP="00A41CA9">
            <w:pPr>
              <w:numPr>
                <w:ilvl w:val="0"/>
                <w:numId w:val="34"/>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określ całkowitą roczną wydajność dofinansowanej infrastruktury,</w:t>
            </w:r>
          </w:p>
          <w:p w14:paraId="4EA45FB6" w14:textId="77777777" w:rsidR="00A41CA9" w:rsidRPr="00E11A4C" w:rsidRDefault="00A41CA9" w:rsidP="00A41CA9">
            <w:pPr>
              <w:numPr>
                <w:ilvl w:val="0"/>
                <w:numId w:val="34"/>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wskaż wybrany wskaźnik, który będzie służył do monitorowania poziomu jej wykorzystania do celów gospodarczych. Podaj jednostkę pomiaru,</w:t>
            </w:r>
          </w:p>
          <w:p w14:paraId="12F8B458" w14:textId="77777777" w:rsidR="00A41CA9" w:rsidRPr="00E11A4C" w:rsidRDefault="00A41CA9" w:rsidP="00A41CA9">
            <w:pPr>
              <w:numPr>
                <w:ilvl w:val="0"/>
                <w:numId w:val="34"/>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opisz zasady stosowania mechanizmu monitorowania,</w:t>
            </w:r>
          </w:p>
          <w:p w14:paraId="6A2B44AB" w14:textId="77777777" w:rsidR="00A41CA9" w:rsidRPr="00E11A4C" w:rsidRDefault="00A41CA9" w:rsidP="00A41CA9">
            <w:pPr>
              <w:numPr>
                <w:ilvl w:val="0"/>
                <w:numId w:val="34"/>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wskaż źródła finansowania projektu włączone do mechanizmu monitorowania,</w:t>
            </w:r>
          </w:p>
          <w:p w14:paraId="18F656E0" w14:textId="77777777" w:rsidR="00A41CA9" w:rsidRPr="00E11A4C" w:rsidRDefault="00A41CA9" w:rsidP="00A41CA9">
            <w:pPr>
              <w:numPr>
                <w:ilvl w:val="0"/>
                <w:numId w:val="34"/>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przedstaw obliczenia potwierdzające, że działalność pomocnicza nie przekroczy 20% całkowitej rocznej wydajności infrastruktury,</w:t>
            </w:r>
          </w:p>
          <w:p w14:paraId="3D6F816D" w14:textId="77777777" w:rsidR="00A41CA9" w:rsidRPr="00E11A4C" w:rsidRDefault="00A41CA9" w:rsidP="00A41CA9">
            <w:pPr>
              <w:numPr>
                <w:ilvl w:val="0"/>
                <w:numId w:val="34"/>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wskaż przyjęty okres amortyzacji (osobny dla poszczególnych składników infrastruktury lub jednolity, równy okresowi amortyzacji składnika, który amortyzuje się najdłużej).</w:t>
            </w:r>
          </w:p>
          <w:p w14:paraId="79C51952" w14:textId="77777777" w:rsidR="00A41CA9" w:rsidRPr="00E11A4C" w:rsidRDefault="00A41CA9" w:rsidP="00657BF3">
            <w:pPr>
              <w:spacing w:after="0" w:line="276" w:lineRule="auto"/>
              <w:rPr>
                <w:rFonts w:ascii="Arial" w:hAnsi="Arial" w:cs="Arial"/>
                <w:color w:val="11306E"/>
                <w:sz w:val="24"/>
                <w:szCs w:val="24"/>
              </w:rPr>
            </w:pPr>
          </w:p>
        </w:tc>
      </w:tr>
      <w:tr w:rsidR="00A41CA9" w:rsidRPr="00E11A4C" w14:paraId="68D20D88" w14:textId="77777777" w:rsidTr="00657BF3">
        <w:trPr>
          <w:trHeight w:val="707"/>
        </w:trPr>
        <w:tc>
          <w:tcPr>
            <w:tcW w:w="9356" w:type="dxa"/>
            <w:gridSpan w:val="2"/>
          </w:tcPr>
          <w:p w14:paraId="7A992627" w14:textId="77777777" w:rsidR="00A41CA9" w:rsidRPr="00BB0CF2" w:rsidRDefault="00A41CA9" w:rsidP="00657BF3">
            <w:pPr>
              <w:spacing w:after="0" w:line="276" w:lineRule="auto"/>
              <w:rPr>
                <w:rFonts w:ascii="Arial" w:hAnsi="Arial" w:cs="Arial"/>
                <w:i/>
                <w:color w:val="11306E"/>
                <w:sz w:val="24"/>
                <w:szCs w:val="24"/>
              </w:rPr>
            </w:pPr>
            <w:r w:rsidRPr="00BB0CF2">
              <w:rPr>
                <w:rFonts w:ascii="Arial" w:hAnsi="Arial" w:cs="Arial"/>
                <w:i/>
                <w:color w:val="11306E"/>
                <w:sz w:val="24"/>
                <w:szCs w:val="24"/>
              </w:rPr>
              <w:lastRenderedPageBreak/>
              <w:t>Pole opisowe</w:t>
            </w:r>
            <w:r>
              <w:rPr>
                <w:rFonts w:ascii="Arial" w:hAnsi="Arial" w:cs="Arial"/>
                <w:i/>
                <w:color w:val="11306E"/>
                <w:sz w:val="24"/>
                <w:szCs w:val="24"/>
              </w:rPr>
              <w:t>.</w:t>
            </w:r>
          </w:p>
          <w:p w14:paraId="60599C67" w14:textId="77777777" w:rsidR="00A41CA9" w:rsidRPr="00E11A4C" w:rsidRDefault="00A41CA9" w:rsidP="00657BF3">
            <w:pPr>
              <w:spacing w:after="0" w:line="276" w:lineRule="auto"/>
              <w:rPr>
                <w:rFonts w:ascii="Arial" w:hAnsi="Arial" w:cs="Arial"/>
                <w:color w:val="11306E"/>
                <w:sz w:val="24"/>
                <w:szCs w:val="24"/>
              </w:rPr>
            </w:pPr>
          </w:p>
        </w:tc>
      </w:tr>
      <w:tr w:rsidR="00A41CA9" w:rsidRPr="00E11A4C" w14:paraId="7C1BDC44" w14:textId="77777777" w:rsidTr="00657BF3">
        <w:trPr>
          <w:trHeight w:val="707"/>
        </w:trPr>
        <w:tc>
          <w:tcPr>
            <w:tcW w:w="9356" w:type="dxa"/>
            <w:gridSpan w:val="2"/>
            <w:shd w:val="clear" w:color="auto" w:fill="9CC2E5" w:themeFill="accent5" w:themeFillTint="99"/>
          </w:tcPr>
          <w:p w14:paraId="5D5E0CBF" w14:textId="77777777" w:rsidR="00A41CA9" w:rsidRPr="00E11A4C" w:rsidRDefault="00A41CA9" w:rsidP="00657BF3">
            <w:pPr>
              <w:spacing w:after="0" w:line="276" w:lineRule="auto"/>
              <w:rPr>
                <w:rFonts w:ascii="Arial" w:hAnsi="Arial" w:cs="Arial"/>
                <w:color w:val="11306E"/>
                <w:sz w:val="24"/>
                <w:szCs w:val="24"/>
              </w:rPr>
            </w:pPr>
            <w:r>
              <w:rPr>
                <w:rFonts w:ascii="Arial" w:hAnsi="Arial" w:cs="Arial"/>
                <w:b/>
                <w:color w:val="1F3864" w:themeColor="accent1" w:themeShade="80"/>
                <w:sz w:val="24"/>
                <w:szCs w:val="24"/>
              </w:rPr>
              <w:t xml:space="preserve">Jeśli projekt dotyczy pomocy publicznej, przedstaw szczegółowe wyliczenia dotyczące poziomu dofinansowania opierając się na podstawach prawnych oraz narzędziach do wyliczania poziomu dofinansowania. Poziom dofinansowania powinien być wyliczony w oparciu o załącznik właściwy dla określonej podstawy udzielenia pomocy publicznej. </w:t>
            </w:r>
            <w:r w:rsidRPr="00E97DD1">
              <w:rPr>
                <w:rFonts w:ascii="Arial" w:hAnsi="Arial" w:cs="Arial"/>
                <w:b/>
                <w:color w:val="1F3864" w:themeColor="accent1" w:themeShade="80"/>
                <w:sz w:val="24"/>
                <w:szCs w:val="24"/>
                <w:u w:val="single"/>
              </w:rPr>
              <w:t>Pole opisowe uzupełnij również o datę rozpoczęcia projektu oraz o datę rozpoczęcia prac.</w:t>
            </w:r>
            <w:r>
              <w:rPr>
                <w:rFonts w:ascii="Arial" w:hAnsi="Arial" w:cs="Arial"/>
                <w:b/>
                <w:color w:val="1F3864" w:themeColor="accent1" w:themeShade="80"/>
                <w:sz w:val="24"/>
                <w:szCs w:val="24"/>
              </w:rPr>
              <w:t xml:space="preserve"> </w:t>
            </w:r>
          </w:p>
        </w:tc>
      </w:tr>
      <w:tr w:rsidR="00A41CA9" w:rsidRPr="00E11A4C" w14:paraId="2E2128CB" w14:textId="77777777" w:rsidTr="00657BF3">
        <w:trPr>
          <w:trHeight w:val="707"/>
        </w:trPr>
        <w:tc>
          <w:tcPr>
            <w:tcW w:w="9356" w:type="dxa"/>
            <w:gridSpan w:val="2"/>
          </w:tcPr>
          <w:p w14:paraId="53DE1796" w14:textId="77777777" w:rsidR="00A41CA9" w:rsidRPr="00BB0CF2" w:rsidRDefault="00A41CA9" w:rsidP="00657BF3">
            <w:pPr>
              <w:spacing w:after="0" w:line="276" w:lineRule="auto"/>
              <w:rPr>
                <w:rFonts w:ascii="Arial" w:hAnsi="Arial" w:cs="Arial"/>
                <w:i/>
                <w:color w:val="11306E"/>
                <w:sz w:val="24"/>
                <w:szCs w:val="24"/>
              </w:rPr>
            </w:pPr>
            <w:r w:rsidRPr="00BB0CF2">
              <w:rPr>
                <w:rFonts w:ascii="Arial" w:hAnsi="Arial" w:cs="Arial"/>
                <w:i/>
                <w:color w:val="11306E"/>
                <w:sz w:val="24"/>
                <w:szCs w:val="24"/>
              </w:rPr>
              <w:t>Pole opisowe</w:t>
            </w:r>
            <w:r>
              <w:rPr>
                <w:rFonts w:ascii="Arial" w:hAnsi="Arial" w:cs="Arial"/>
                <w:i/>
                <w:color w:val="11306E"/>
                <w:sz w:val="24"/>
                <w:szCs w:val="24"/>
              </w:rPr>
              <w:t>.</w:t>
            </w:r>
          </w:p>
          <w:p w14:paraId="0A3BAB24" w14:textId="77777777" w:rsidR="00A41CA9" w:rsidRPr="00E11A4C" w:rsidRDefault="00A41CA9" w:rsidP="00657BF3">
            <w:pPr>
              <w:spacing w:after="0" w:line="276" w:lineRule="auto"/>
              <w:rPr>
                <w:rFonts w:ascii="Arial" w:hAnsi="Arial" w:cs="Arial"/>
                <w:color w:val="11306E"/>
                <w:sz w:val="24"/>
                <w:szCs w:val="24"/>
              </w:rPr>
            </w:pPr>
          </w:p>
        </w:tc>
      </w:tr>
    </w:tbl>
    <w:p w14:paraId="4926CDBC" w14:textId="77777777" w:rsidR="0095064B" w:rsidRPr="00AF7B84" w:rsidRDefault="0095064B" w:rsidP="003E417F">
      <w:pPr>
        <w:pStyle w:val="Nagwek1"/>
        <w:numPr>
          <w:ilvl w:val="0"/>
          <w:numId w:val="1"/>
        </w:numPr>
        <w:spacing w:after="120" w:line="276" w:lineRule="auto"/>
        <w:ind w:left="284" w:hanging="357"/>
        <w:rPr>
          <w:rFonts w:ascii="Arial" w:hAnsi="Arial" w:cs="Arial"/>
          <w:b w:val="0"/>
        </w:rPr>
      </w:pPr>
      <w:r w:rsidRPr="00AF7B84">
        <w:rPr>
          <w:rFonts w:ascii="Arial" w:hAnsi="Arial" w:cs="Arial"/>
        </w:rPr>
        <w:t>Analiza finansowa i ekonomiczna dla projektów o wartości poniżej 50 mln złotych</w:t>
      </w:r>
      <w:r w:rsidRPr="00AF7B84">
        <w:rPr>
          <w:rFonts w:ascii="Arial" w:hAnsi="Arial" w:cs="Arial"/>
          <w:color w:val="11306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5064B" w:rsidRPr="00F90127" w14:paraId="66496093" w14:textId="77777777" w:rsidTr="00BF682B">
        <w:tc>
          <w:tcPr>
            <w:tcW w:w="9356" w:type="dxa"/>
            <w:shd w:val="clear" w:color="auto" w:fill="9CC2E5"/>
          </w:tcPr>
          <w:p w14:paraId="70AF84E7" w14:textId="77777777" w:rsidR="0095064B" w:rsidRPr="00AF7B84" w:rsidRDefault="0095064B" w:rsidP="003E417F">
            <w:pPr>
              <w:numPr>
                <w:ilvl w:val="0"/>
                <w:numId w:val="30"/>
              </w:numPr>
              <w:spacing w:after="0" w:line="276" w:lineRule="auto"/>
              <w:ind w:left="426"/>
              <w:rPr>
                <w:rFonts w:ascii="Arial" w:hAnsi="Arial" w:cs="Arial"/>
                <w:b/>
                <w:color w:val="11306E"/>
                <w:sz w:val="24"/>
              </w:rPr>
            </w:pPr>
            <w:r w:rsidRPr="00AF7B84">
              <w:rPr>
                <w:rFonts w:ascii="Arial" w:hAnsi="Arial" w:cs="Arial"/>
                <w:b/>
                <w:color w:val="11306E"/>
                <w:sz w:val="24"/>
              </w:rPr>
              <w:t>Formularz do wypełnienia w formacie MS Excel w zakresie:</w:t>
            </w:r>
          </w:p>
          <w:p w14:paraId="188A896E" w14:textId="77777777" w:rsidR="0095064B" w:rsidRPr="00AF7B84" w:rsidRDefault="0095064B" w:rsidP="003E417F">
            <w:pPr>
              <w:numPr>
                <w:ilvl w:val="0"/>
                <w:numId w:val="26"/>
              </w:numPr>
              <w:spacing w:after="0" w:line="276" w:lineRule="auto"/>
              <w:ind w:left="567"/>
              <w:rPr>
                <w:rFonts w:ascii="Arial" w:hAnsi="Arial" w:cs="Arial"/>
                <w:color w:val="11306E"/>
                <w:sz w:val="24"/>
              </w:rPr>
            </w:pPr>
            <w:r w:rsidRPr="00AF7B84">
              <w:rPr>
                <w:rFonts w:ascii="Arial" w:hAnsi="Arial" w:cs="Arial"/>
                <w:color w:val="11306E"/>
                <w:sz w:val="24"/>
              </w:rPr>
              <w:t>analizy finansowej, w tym: rachunku zysków i strat oraz rachunku przepływów pieniężnych dla projektu, wskaźników FNPV/C i FRR/C, źródeł finansowania projektu, intensywności pomocy (jeśli dotyczy),</w:t>
            </w:r>
          </w:p>
          <w:p w14:paraId="15C71003" w14:textId="77777777" w:rsidR="0095064B" w:rsidRPr="00AF7B84" w:rsidRDefault="0095064B" w:rsidP="003E417F">
            <w:pPr>
              <w:numPr>
                <w:ilvl w:val="0"/>
                <w:numId w:val="26"/>
              </w:numPr>
              <w:spacing w:after="0" w:line="276" w:lineRule="auto"/>
              <w:ind w:left="567"/>
              <w:rPr>
                <w:rFonts w:ascii="Arial" w:hAnsi="Arial" w:cs="Arial"/>
                <w:color w:val="11306E"/>
                <w:sz w:val="24"/>
              </w:rPr>
            </w:pPr>
            <w:r w:rsidRPr="00AF7B84">
              <w:rPr>
                <w:rFonts w:ascii="Arial" w:hAnsi="Arial" w:cs="Arial"/>
                <w:color w:val="11306E"/>
                <w:sz w:val="24"/>
              </w:rPr>
              <w:t>analizy dostępności cenowej zgodnie z wymaganiami Wytycznych dotyczących zagadnień związanych z przygotowaniem projektów inwestycyjnych, w tym hybrydowych na lata 2021-2027,</w:t>
            </w:r>
          </w:p>
          <w:p w14:paraId="10BE0EC5" w14:textId="77777777" w:rsidR="0095064B" w:rsidRPr="002F528E" w:rsidRDefault="0095064B" w:rsidP="003E417F">
            <w:pPr>
              <w:numPr>
                <w:ilvl w:val="0"/>
                <w:numId w:val="26"/>
              </w:numPr>
              <w:spacing w:after="0" w:line="276" w:lineRule="auto"/>
              <w:ind w:left="567"/>
              <w:rPr>
                <w:color w:val="11306E"/>
              </w:rPr>
            </w:pPr>
            <w:r w:rsidRPr="00AF7B84">
              <w:rPr>
                <w:rFonts w:ascii="Arial" w:hAnsi="Arial" w:cs="Arial"/>
                <w:color w:val="11306E"/>
                <w:sz w:val="24"/>
              </w:rPr>
              <w:t>zdolności ekonomicznej (potwierdzenie minimalnego wymaganego poziomu efektywności społeczno-gospodarczej na podstawie wskaźnika B/C, którego wartość powinna być większa niż 1)</w:t>
            </w:r>
            <w:r w:rsidR="009D3B41" w:rsidRPr="00AF7B84">
              <w:rPr>
                <w:rFonts w:ascii="Arial" w:hAnsi="Arial" w:cs="Arial"/>
                <w:color w:val="11306E"/>
                <w:sz w:val="24"/>
              </w:rPr>
              <w:t>.</w:t>
            </w:r>
          </w:p>
        </w:tc>
      </w:tr>
    </w:tbl>
    <w:p w14:paraId="280ACC68" w14:textId="77777777" w:rsidR="0095064B" w:rsidRPr="0095064B" w:rsidRDefault="0095064B" w:rsidP="003E417F">
      <w:pPr>
        <w:spacing w:line="276" w:lineRule="auto"/>
      </w:pPr>
    </w:p>
    <w:p w14:paraId="415085ED" w14:textId="77777777" w:rsidR="00F90127" w:rsidRPr="00AF7B84" w:rsidRDefault="00F90127" w:rsidP="003E417F">
      <w:pPr>
        <w:pStyle w:val="Nagwek1"/>
        <w:numPr>
          <w:ilvl w:val="0"/>
          <w:numId w:val="1"/>
        </w:numPr>
        <w:spacing w:after="120" w:line="276" w:lineRule="auto"/>
        <w:ind w:left="284" w:hanging="357"/>
        <w:rPr>
          <w:rFonts w:ascii="Arial" w:hAnsi="Arial" w:cs="Arial"/>
        </w:rPr>
      </w:pPr>
      <w:r w:rsidRPr="00AF7B84">
        <w:rPr>
          <w:rFonts w:ascii="Arial" w:hAnsi="Arial" w:cs="Arial"/>
        </w:rPr>
        <w:t>Analiza wykonalności, analiza popytu, analiza opcji</w:t>
      </w:r>
      <w:r w:rsidR="00AD69AE" w:rsidRPr="00AF7B84">
        <w:rPr>
          <w:rFonts w:ascii="Arial" w:hAnsi="Arial" w:cs="Arial"/>
        </w:rPr>
        <w:t xml:space="preserve"> </w:t>
      </w:r>
      <w:bookmarkStart w:id="1" w:name="_Hlk133325897"/>
      <w:r w:rsidR="00AD69AE" w:rsidRPr="00AF7B84">
        <w:rPr>
          <w:rFonts w:ascii="Arial" w:hAnsi="Arial" w:cs="Arial"/>
        </w:rPr>
        <w:t>(dotyczy projektów o wartości powyżej 50 mln złotych)</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90127" w:rsidRPr="004459D4" w14:paraId="17395E4C" w14:textId="77777777" w:rsidTr="00BF682B">
        <w:tc>
          <w:tcPr>
            <w:tcW w:w="9356" w:type="dxa"/>
            <w:shd w:val="clear" w:color="auto" w:fill="9CC2E5"/>
          </w:tcPr>
          <w:p w14:paraId="492EAE43" w14:textId="77777777" w:rsidR="00F90127" w:rsidRPr="00AF7B84" w:rsidRDefault="00F90127" w:rsidP="003E417F">
            <w:pPr>
              <w:pStyle w:val="Akapitzlist"/>
              <w:numPr>
                <w:ilvl w:val="0"/>
                <w:numId w:val="9"/>
              </w:numPr>
              <w:spacing w:after="0" w:line="276" w:lineRule="auto"/>
              <w:ind w:left="426"/>
              <w:rPr>
                <w:rFonts w:ascii="Arial" w:hAnsi="Arial" w:cs="Arial"/>
                <w:b/>
                <w:color w:val="11306E"/>
                <w:sz w:val="24"/>
                <w:szCs w:val="24"/>
              </w:rPr>
            </w:pPr>
            <w:r w:rsidRPr="00AF7B84">
              <w:rPr>
                <w:rFonts w:ascii="Arial" w:hAnsi="Arial" w:cs="Arial"/>
                <w:b/>
                <w:color w:val="11306E"/>
                <w:sz w:val="24"/>
                <w:szCs w:val="24"/>
              </w:rPr>
              <w:t xml:space="preserve">Analiza wykonalności </w:t>
            </w:r>
          </w:p>
          <w:p w14:paraId="1EE02007" w14:textId="77777777" w:rsidR="00F90127" w:rsidRPr="00AF7B84" w:rsidRDefault="00A15EDD" w:rsidP="003E417F">
            <w:pPr>
              <w:spacing w:after="0" w:line="276" w:lineRule="auto"/>
              <w:rPr>
                <w:rFonts w:ascii="Arial" w:hAnsi="Arial" w:cs="Arial"/>
                <w:color w:val="11306E"/>
                <w:sz w:val="24"/>
                <w:szCs w:val="24"/>
              </w:rPr>
            </w:pPr>
            <w:r w:rsidRPr="00AF7B84">
              <w:rPr>
                <w:rFonts w:ascii="Arial" w:hAnsi="Arial" w:cs="Arial"/>
                <w:color w:val="11306E"/>
                <w:sz w:val="24"/>
                <w:szCs w:val="24"/>
              </w:rPr>
              <w:lastRenderedPageBreak/>
              <w:t>Zidentyfikuj</w:t>
            </w:r>
            <w:r w:rsidR="00F90127" w:rsidRPr="00AF7B84">
              <w:rPr>
                <w:rFonts w:ascii="Arial" w:hAnsi="Arial" w:cs="Arial"/>
                <w:color w:val="11306E"/>
                <w:sz w:val="24"/>
                <w:szCs w:val="24"/>
              </w:rPr>
              <w:t xml:space="preserve"> możliwe do zastosowania rozwiązania inwestycyjne, które można uznać za wykonalne pod względem technicznym, ekonomicznym, środowiskowym i instytucjonalnym.</w:t>
            </w:r>
          </w:p>
        </w:tc>
      </w:tr>
      <w:tr w:rsidR="00F90127" w:rsidRPr="004459D4" w14:paraId="422C1E51" w14:textId="77777777" w:rsidTr="000D7753">
        <w:tc>
          <w:tcPr>
            <w:tcW w:w="9356" w:type="dxa"/>
          </w:tcPr>
          <w:p w14:paraId="0EE35477" w14:textId="77777777" w:rsidR="00F90127" w:rsidRPr="00AF7B84" w:rsidRDefault="00F90127" w:rsidP="003E417F">
            <w:pPr>
              <w:spacing w:line="276" w:lineRule="auto"/>
              <w:rPr>
                <w:rFonts w:ascii="Arial" w:hAnsi="Arial" w:cs="Arial"/>
                <w:sz w:val="24"/>
                <w:szCs w:val="24"/>
              </w:rPr>
            </w:pPr>
          </w:p>
        </w:tc>
      </w:tr>
      <w:tr w:rsidR="00F90127" w:rsidRPr="004459D4" w14:paraId="5E2D352E" w14:textId="77777777" w:rsidTr="00BF682B">
        <w:tc>
          <w:tcPr>
            <w:tcW w:w="9356" w:type="dxa"/>
            <w:shd w:val="clear" w:color="auto" w:fill="9CC2E5"/>
          </w:tcPr>
          <w:p w14:paraId="3193CF09" w14:textId="77777777" w:rsidR="0095064B" w:rsidRPr="00AF7B84" w:rsidRDefault="0095064B" w:rsidP="003E417F">
            <w:pPr>
              <w:pStyle w:val="Akapitzlist"/>
              <w:numPr>
                <w:ilvl w:val="0"/>
                <w:numId w:val="9"/>
              </w:numPr>
              <w:spacing w:after="0" w:line="276" w:lineRule="auto"/>
              <w:ind w:left="426"/>
              <w:rPr>
                <w:rFonts w:ascii="Arial" w:hAnsi="Arial" w:cs="Arial"/>
                <w:b/>
                <w:color w:val="11306E"/>
                <w:sz w:val="24"/>
                <w:szCs w:val="24"/>
              </w:rPr>
            </w:pPr>
            <w:r w:rsidRPr="00AF7B84">
              <w:rPr>
                <w:rFonts w:ascii="Arial" w:hAnsi="Arial" w:cs="Arial"/>
                <w:b/>
                <w:color w:val="11306E"/>
                <w:sz w:val="24"/>
                <w:szCs w:val="24"/>
              </w:rPr>
              <w:t>Analiza popytu (w tym analiza dostępności cenowej – jeśli dotyczy)</w:t>
            </w:r>
          </w:p>
          <w:p w14:paraId="0E7A5C4C" w14:textId="77777777" w:rsidR="0095064B" w:rsidRPr="00AF7B84" w:rsidRDefault="0095064B" w:rsidP="003E417F">
            <w:pPr>
              <w:spacing w:after="0" w:line="276" w:lineRule="auto"/>
              <w:rPr>
                <w:rFonts w:ascii="Arial" w:hAnsi="Arial" w:cs="Arial"/>
                <w:color w:val="11306E"/>
                <w:sz w:val="24"/>
                <w:szCs w:val="24"/>
              </w:rPr>
            </w:pPr>
            <w:r w:rsidRPr="00AF7B84">
              <w:rPr>
                <w:rFonts w:ascii="Arial" w:hAnsi="Arial" w:cs="Arial"/>
                <w:color w:val="11306E"/>
                <w:sz w:val="24"/>
                <w:szCs w:val="24"/>
              </w:rPr>
              <w:t>Analiza popytu identyfikuje i ilościowo określa społeczne zapotrzebowanie na realizację planowanej inwestycji. Uwzględnij zarówno bieżący (w oparciu o aktualne dane), jak również prognozowany popyt (w oparciu o prognozy uwzględniające m.in. wskaźniki makroekonomiczne i społeczne). Analizę prognozowanego popytu przeprowadź dla scenariusza z inwestycją oraz bez inwestycji. Uzasadnij na jakiej podstawie określiłeś wielkość popytu (np. doświadczenie z przeszłości, doświadczenia z podobnych inwestycji po realizacji działań o podobnym charakterze).</w:t>
            </w:r>
          </w:p>
          <w:p w14:paraId="073382CA" w14:textId="77777777" w:rsidR="00F90127" w:rsidRPr="00AF7B84" w:rsidRDefault="0095064B" w:rsidP="003E417F">
            <w:pPr>
              <w:spacing w:after="0" w:line="276" w:lineRule="auto"/>
              <w:rPr>
                <w:rFonts w:ascii="Arial" w:hAnsi="Arial" w:cs="Arial"/>
                <w:color w:val="11306E"/>
                <w:sz w:val="24"/>
                <w:szCs w:val="24"/>
              </w:rPr>
            </w:pPr>
            <w:r w:rsidRPr="00AF7B84">
              <w:rPr>
                <w:rFonts w:ascii="Arial" w:hAnsi="Arial" w:cs="Arial"/>
                <w:color w:val="11306E"/>
                <w:sz w:val="24"/>
                <w:szCs w:val="24"/>
              </w:rPr>
              <w:t xml:space="preserve">Ponadto, analiza ta odwołuje się do kwestii bieżącego oraz przyszłego zapotrzebowania inwestycji na zasoby, przewidywanego rozwoju infrastruktury oraz ewentualnego efektu sieciowego, związanego z koniecznością uwzględnienia faktu, iż projekt będzie stanowił część sieci (np. transportowej </w:t>
            </w:r>
            <w:r w:rsidR="00AF7B84">
              <w:rPr>
                <w:rFonts w:ascii="Arial" w:hAnsi="Arial" w:cs="Arial"/>
                <w:color w:val="11306E"/>
                <w:sz w:val="24"/>
                <w:szCs w:val="24"/>
              </w:rPr>
              <w:t>l</w:t>
            </w:r>
            <w:r w:rsidRPr="00AF7B84">
              <w:rPr>
                <w:rFonts w:ascii="Arial" w:hAnsi="Arial" w:cs="Arial"/>
                <w:color w:val="11306E"/>
                <w:sz w:val="24"/>
                <w:szCs w:val="24"/>
              </w:rPr>
              <w:t>ub energetycznej), co przełoży się na jego wyniki finansowe i ekonomiczne.</w:t>
            </w:r>
            <w:r w:rsidR="00AF7B84">
              <w:rPr>
                <w:rFonts w:ascii="Arial" w:hAnsi="Arial" w:cs="Arial"/>
                <w:color w:val="11306E"/>
                <w:sz w:val="24"/>
                <w:szCs w:val="24"/>
              </w:rPr>
              <w:t xml:space="preserve"> </w:t>
            </w:r>
            <w:r w:rsidRPr="00AF7B84">
              <w:rPr>
                <w:rFonts w:ascii="Arial" w:hAnsi="Arial" w:cs="Arial"/>
                <w:color w:val="11306E"/>
                <w:sz w:val="24"/>
                <w:szCs w:val="24"/>
              </w:rPr>
              <w:t>Analiza dostępności cenowej powinna być przeprowadzona dla projektów inwestycyjnych, które są objęte zasadami określonymi w Wytycznych dotyczących zagadnień związanych z przygotowaniem projektów inwestycyjnych, w tym hybrydowych na lata 2021-2027. Dotyczy to projektów związanych ze zbiorowym zaopatrzeniem w wodę, zbiorowym odprowadzaniem ścieków oraz gospodarowaniem odpadami komunalnymi na potrzeby analizy finansowej oraz kalkulacji luki w finansowaniu projektów inwestycyjnych.</w:t>
            </w:r>
          </w:p>
        </w:tc>
      </w:tr>
      <w:tr w:rsidR="00F90127" w:rsidRPr="004459D4" w14:paraId="473D2E12" w14:textId="77777777" w:rsidTr="000D7753">
        <w:tc>
          <w:tcPr>
            <w:tcW w:w="9356" w:type="dxa"/>
          </w:tcPr>
          <w:p w14:paraId="075E0F97" w14:textId="77777777" w:rsidR="00F90127" w:rsidRPr="00AF7B84" w:rsidRDefault="00F90127" w:rsidP="003E417F">
            <w:pPr>
              <w:spacing w:after="0" w:line="276" w:lineRule="auto"/>
              <w:rPr>
                <w:rFonts w:ascii="Arial" w:hAnsi="Arial" w:cs="Arial"/>
                <w:b/>
                <w:color w:val="11306E"/>
                <w:sz w:val="24"/>
                <w:szCs w:val="24"/>
              </w:rPr>
            </w:pPr>
            <w:r w:rsidRPr="00AF7B84">
              <w:rPr>
                <w:rFonts w:ascii="Arial" w:hAnsi="Arial" w:cs="Arial"/>
                <w:b/>
                <w:color w:val="11306E"/>
                <w:sz w:val="24"/>
                <w:szCs w:val="24"/>
              </w:rPr>
              <w:t>Scenariusz popytu bez inwestycji:</w:t>
            </w:r>
          </w:p>
          <w:p w14:paraId="3E88BA38" w14:textId="77777777" w:rsidR="00F90127" w:rsidRPr="00AF7B84" w:rsidRDefault="00F90127" w:rsidP="003E417F">
            <w:pPr>
              <w:spacing w:after="0" w:line="276" w:lineRule="auto"/>
              <w:rPr>
                <w:rFonts w:ascii="Arial" w:hAnsi="Arial" w:cs="Arial"/>
                <w:b/>
                <w:color w:val="11306E"/>
                <w:sz w:val="24"/>
                <w:szCs w:val="24"/>
              </w:rPr>
            </w:pPr>
          </w:p>
          <w:p w14:paraId="1E5CD02F" w14:textId="77777777" w:rsidR="00F90127" w:rsidRPr="00AF7B84" w:rsidRDefault="00F90127" w:rsidP="003E417F">
            <w:pPr>
              <w:spacing w:after="0" w:line="276" w:lineRule="auto"/>
              <w:rPr>
                <w:rFonts w:ascii="Arial" w:hAnsi="Arial" w:cs="Arial"/>
                <w:b/>
                <w:color w:val="11306E"/>
                <w:sz w:val="24"/>
                <w:szCs w:val="24"/>
              </w:rPr>
            </w:pPr>
          </w:p>
          <w:p w14:paraId="69AB6CBE" w14:textId="77777777" w:rsidR="00F90127" w:rsidRPr="00AF7B84" w:rsidRDefault="00F90127" w:rsidP="003E417F">
            <w:pPr>
              <w:spacing w:after="0" w:line="276" w:lineRule="auto"/>
              <w:rPr>
                <w:rFonts w:ascii="Arial" w:hAnsi="Arial" w:cs="Arial"/>
                <w:b/>
                <w:color w:val="11306E"/>
                <w:sz w:val="24"/>
                <w:szCs w:val="24"/>
              </w:rPr>
            </w:pPr>
            <w:r w:rsidRPr="00AF7B84">
              <w:rPr>
                <w:rFonts w:ascii="Arial" w:hAnsi="Arial" w:cs="Arial"/>
                <w:b/>
                <w:color w:val="11306E"/>
                <w:sz w:val="24"/>
                <w:szCs w:val="24"/>
              </w:rPr>
              <w:t>Scenariusz popytu z inwestycją:</w:t>
            </w:r>
          </w:p>
          <w:p w14:paraId="7077B4C6" w14:textId="77777777" w:rsidR="00F90127" w:rsidRPr="00AF7B84" w:rsidRDefault="00F90127" w:rsidP="003E417F">
            <w:pPr>
              <w:spacing w:after="0" w:line="276" w:lineRule="auto"/>
              <w:rPr>
                <w:rFonts w:ascii="Arial" w:hAnsi="Arial" w:cs="Arial"/>
                <w:b/>
                <w:sz w:val="24"/>
                <w:szCs w:val="24"/>
              </w:rPr>
            </w:pPr>
          </w:p>
          <w:p w14:paraId="3B5F0485" w14:textId="77777777" w:rsidR="00F90127" w:rsidRPr="00AF7B84" w:rsidRDefault="00F90127" w:rsidP="003E417F">
            <w:pPr>
              <w:spacing w:after="0" w:line="276" w:lineRule="auto"/>
              <w:rPr>
                <w:rFonts w:ascii="Arial" w:hAnsi="Arial" w:cs="Arial"/>
                <w:b/>
                <w:sz w:val="24"/>
                <w:szCs w:val="24"/>
              </w:rPr>
            </w:pPr>
          </w:p>
        </w:tc>
      </w:tr>
      <w:tr w:rsidR="00F90127" w:rsidRPr="004459D4" w14:paraId="74037724" w14:textId="77777777" w:rsidTr="00BF682B">
        <w:tc>
          <w:tcPr>
            <w:tcW w:w="9356" w:type="dxa"/>
            <w:shd w:val="clear" w:color="auto" w:fill="9CC2E5"/>
          </w:tcPr>
          <w:p w14:paraId="111D3485" w14:textId="77777777" w:rsidR="00F90127" w:rsidRPr="00AF7B84" w:rsidRDefault="00F90127" w:rsidP="003E417F">
            <w:pPr>
              <w:pStyle w:val="Akapitzlist"/>
              <w:numPr>
                <w:ilvl w:val="0"/>
                <w:numId w:val="9"/>
              </w:numPr>
              <w:spacing w:after="0" w:line="276" w:lineRule="auto"/>
              <w:ind w:left="426"/>
              <w:rPr>
                <w:rFonts w:ascii="Arial" w:hAnsi="Arial" w:cs="Arial"/>
                <w:b/>
                <w:color w:val="11306E"/>
                <w:sz w:val="24"/>
                <w:szCs w:val="24"/>
              </w:rPr>
            </w:pPr>
            <w:bookmarkStart w:id="2" w:name="_Hlk133572377"/>
            <w:r w:rsidRPr="00AF7B84">
              <w:rPr>
                <w:rFonts w:ascii="Arial" w:hAnsi="Arial" w:cs="Arial"/>
                <w:b/>
                <w:color w:val="11306E"/>
                <w:sz w:val="24"/>
                <w:szCs w:val="24"/>
              </w:rPr>
              <w:t>Analiza opcji</w:t>
            </w:r>
          </w:p>
          <w:p w14:paraId="28748CD6" w14:textId="77777777" w:rsidR="0095064B" w:rsidRPr="00AF7B84" w:rsidRDefault="0095064B" w:rsidP="003E417F">
            <w:pPr>
              <w:spacing w:after="0" w:line="276" w:lineRule="auto"/>
              <w:rPr>
                <w:rFonts w:ascii="Arial" w:hAnsi="Arial" w:cs="Arial"/>
                <w:color w:val="11306E"/>
                <w:sz w:val="24"/>
                <w:szCs w:val="24"/>
              </w:rPr>
            </w:pPr>
            <w:r w:rsidRPr="00AF7B84">
              <w:rPr>
                <w:rFonts w:ascii="Arial" w:hAnsi="Arial" w:cs="Arial"/>
                <w:color w:val="11306E"/>
                <w:sz w:val="24"/>
                <w:szCs w:val="24"/>
              </w:rPr>
              <w:t>Analiza opcji polega na dokonaniu porównania i oceny możliwych do zastosowania rozwiązań inwestycyjnych zidentyfikowanych na etapie analizy wykonalności. Nie jest dopuszczalne, aby w ramach analizy opcji porównać jedno rozwiązanie inwestycyjne z wariantem bezinwestycyjnym, za wyjątkiem projektów, dla których brak jest technicznego, finansowego i prawnego alternatywnego rozwiązania inwestycyjnego. Wówczas powinieneś we wniosku o dofinansowanie uzasadnić, że nie istnieje więcej niż jedno rozwiązanie inwestycyjne, mające uzasadnienie techniczne, prawne i finansowe. Celem analizy jest wskazanie, które z ww. rozwiązań jest</w:t>
            </w:r>
            <w:r w:rsidR="00AF7B84">
              <w:rPr>
                <w:rFonts w:ascii="Arial" w:hAnsi="Arial" w:cs="Arial"/>
                <w:color w:val="11306E"/>
                <w:sz w:val="24"/>
                <w:szCs w:val="24"/>
              </w:rPr>
              <w:t xml:space="preserve"> </w:t>
            </w:r>
            <w:r w:rsidRPr="00AF7B84">
              <w:rPr>
                <w:rFonts w:ascii="Arial" w:hAnsi="Arial" w:cs="Arial"/>
                <w:color w:val="11306E"/>
                <w:sz w:val="24"/>
                <w:szCs w:val="24"/>
              </w:rPr>
              <w:t xml:space="preserve">najkorzystniejsze. Powinny one być ze sobą porównywalne w oparciu o szereg kryteriów, m.in. kryteria techniczne, instytucjonalne, ekonomiczne i środowiskowe. </w:t>
            </w:r>
            <w:r w:rsidRPr="00AF7B84">
              <w:rPr>
                <w:rFonts w:ascii="Arial" w:hAnsi="Arial" w:cs="Arial"/>
                <w:color w:val="002060"/>
                <w:sz w:val="24"/>
                <w:szCs w:val="24"/>
              </w:rPr>
              <w:t xml:space="preserve">Porównaj i oceń możliwe do zastosowania rozwiązania inwestycyjne zidentyfikowane na etapie analizy wykonalności. </w:t>
            </w:r>
          </w:p>
          <w:p w14:paraId="1A4BC244" w14:textId="77777777" w:rsidR="0095064B" w:rsidRPr="00AF7B84" w:rsidRDefault="0095064B" w:rsidP="003E417F">
            <w:pPr>
              <w:spacing w:after="0" w:line="276" w:lineRule="auto"/>
              <w:rPr>
                <w:rFonts w:ascii="Arial" w:hAnsi="Arial" w:cs="Arial"/>
                <w:color w:val="002060"/>
                <w:sz w:val="24"/>
                <w:szCs w:val="24"/>
              </w:rPr>
            </w:pPr>
            <w:r w:rsidRPr="00AF7B84">
              <w:rPr>
                <w:rFonts w:ascii="Arial" w:hAnsi="Arial" w:cs="Arial"/>
                <w:color w:val="002060"/>
                <w:sz w:val="24"/>
                <w:szCs w:val="24"/>
              </w:rPr>
              <w:t>Analizę opcji przeprowadź w 2 etapach:</w:t>
            </w:r>
          </w:p>
          <w:p w14:paraId="676859FB" w14:textId="77777777" w:rsidR="0095064B" w:rsidRPr="00AF7B84" w:rsidRDefault="0095064B" w:rsidP="003E417F">
            <w:pPr>
              <w:numPr>
                <w:ilvl w:val="0"/>
                <w:numId w:val="24"/>
              </w:numPr>
              <w:spacing w:after="0" w:line="276" w:lineRule="auto"/>
              <w:rPr>
                <w:rFonts w:ascii="Arial" w:hAnsi="Arial" w:cs="Arial"/>
                <w:color w:val="002060"/>
                <w:sz w:val="24"/>
                <w:szCs w:val="24"/>
              </w:rPr>
            </w:pPr>
            <w:r w:rsidRPr="00AF7B84">
              <w:rPr>
                <w:rFonts w:ascii="Arial" w:hAnsi="Arial" w:cs="Arial"/>
                <w:color w:val="002060"/>
                <w:sz w:val="24"/>
                <w:szCs w:val="24"/>
              </w:rPr>
              <w:t>analiza strategiczna,</w:t>
            </w:r>
          </w:p>
          <w:p w14:paraId="2950E3A0" w14:textId="77777777" w:rsidR="0095064B" w:rsidRPr="00AF7B84" w:rsidRDefault="0095064B" w:rsidP="003E417F">
            <w:pPr>
              <w:numPr>
                <w:ilvl w:val="0"/>
                <w:numId w:val="24"/>
              </w:numPr>
              <w:spacing w:after="0" w:line="276" w:lineRule="auto"/>
              <w:rPr>
                <w:rFonts w:ascii="Arial" w:hAnsi="Arial" w:cs="Arial"/>
                <w:color w:val="002060"/>
                <w:sz w:val="24"/>
                <w:szCs w:val="24"/>
              </w:rPr>
            </w:pPr>
            <w:r w:rsidRPr="00AF7B84">
              <w:rPr>
                <w:rFonts w:ascii="Arial" w:hAnsi="Arial" w:cs="Arial"/>
                <w:color w:val="002060"/>
                <w:sz w:val="24"/>
                <w:szCs w:val="24"/>
              </w:rPr>
              <w:t>analiza rozwiązań technologicznych.</w:t>
            </w:r>
          </w:p>
          <w:p w14:paraId="1F394B1E" w14:textId="77777777" w:rsidR="00522750" w:rsidRPr="00AF7B84" w:rsidRDefault="0095064B" w:rsidP="003E417F">
            <w:pPr>
              <w:spacing w:after="0" w:line="276" w:lineRule="auto"/>
              <w:rPr>
                <w:rFonts w:ascii="Arial" w:hAnsi="Arial" w:cs="Arial"/>
                <w:sz w:val="24"/>
                <w:szCs w:val="24"/>
              </w:rPr>
            </w:pPr>
            <w:r w:rsidRPr="00AF7B84">
              <w:rPr>
                <w:rFonts w:ascii="Arial" w:hAnsi="Arial" w:cs="Arial"/>
                <w:color w:val="002060"/>
                <w:sz w:val="24"/>
                <w:szCs w:val="24"/>
              </w:rPr>
              <w:lastRenderedPageBreak/>
              <w:t>Uzasadnij krótko zasadność  wybranego rozwiązania.</w:t>
            </w:r>
          </w:p>
        </w:tc>
      </w:tr>
      <w:bookmarkEnd w:id="2"/>
      <w:tr w:rsidR="00F90127" w:rsidRPr="004459D4" w14:paraId="190A4AE8" w14:textId="77777777" w:rsidTr="000D7753">
        <w:tc>
          <w:tcPr>
            <w:tcW w:w="9356" w:type="dxa"/>
          </w:tcPr>
          <w:p w14:paraId="43FE9797" w14:textId="77777777" w:rsidR="00F90127" w:rsidRPr="00AF7B84" w:rsidRDefault="00F90127" w:rsidP="003E417F">
            <w:pPr>
              <w:spacing w:line="276" w:lineRule="auto"/>
              <w:rPr>
                <w:rFonts w:ascii="Arial" w:hAnsi="Arial" w:cs="Arial"/>
                <w:sz w:val="24"/>
                <w:szCs w:val="24"/>
              </w:rPr>
            </w:pPr>
          </w:p>
        </w:tc>
      </w:tr>
    </w:tbl>
    <w:p w14:paraId="3AE871F6" w14:textId="77777777" w:rsidR="00CD0F62" w:rsidRPr="00AF7B84" w:rsidRDefault="00CD0F62" w:rsidP="003E417F">
      <w:pPr>
        <w:pStyle w:val="Nagwek1"/>
        <w:numPr>
          <w:ilvl w:val="0"/>
          <w:numId w:val="1"/>
        </w:numPr>
        <w:spacing w:after="120" w:line="276" w:lineRule="auto"/>
        <w:ind w:left="284" w:hanging="357"/>
        <w:rPr>
          <w:rFonts w:ascii="Arial" w:hAnsi="Arial" w:cs="Arial"/>
          <w:b w:val="0"/>
        </w:rPr>
      </w:pPr>
      <w:r w:rsidRPr="00AF7B84">
        <w:rPr>
          <w:rFonts w:ascii="Arial" w:hAnsi="Arial" w:cs="Arial"/>
        </w:rPr>
        <w:t>Analiza finansowa (dotyczy projektów o wartości powyżej 50 mln złotych)</w:t>
      </w:r>
    </w:p>
    <w:p w14:paraId="0268AF61" w14:textId="77777777" w:rsidR="00CD0F62" w:rsidRPr="00AF7B84" w:rsidRDefault="00CD0F62" w:rsidP="003E417F">
      <w:pPr>
        <w:spacing w:before="240" w:after="240" w:line="276" w:lineRule="auto"/>
        <w:rPr>
          <w:rFonts w:ascii="Arial" w:hAnsi="Arial" w:cs="Arial"/>
          <w:color w:val="11306E"/>
          <w:sz w:val="24"/>
        </w:rPr>
      </w:pPr>
      <w:bookmarkStart w:id="3" w:name="_Hlk141272375"/>
      <w:r w:rsidRPr="00AF7B84">
        <w:rPr>
          <w:rFonts w:ascii="Arial" w:hAnsi="Arial" w:cs="Arial"/>
          <w:color w:val="11306E"/>
          <w:sz w:val="24"/>
        </w:rPr>
        <w:t>Formularz do wypełnienia w formacie MS Excel</w:t>
      </w:r>
      <w:r w:rsidR="006927CE" w:rsidRPr="00AF7B84">
        <w:rPr>
          <w:rFonts w:ascii="Arial" w:hAnsi="Arial" w:cs="Arial"/>
          <w:color w:val="11306E"/>
          <w:sz w:val="24"/>
        </w:rPr>
        <w:t xml:space="preserve"> zgodnie z Wytycznymi dotyczącymi zagadnień związanych z przygotowaniem projektów inwestycyjnych, w tym hybrydowych na lata 2021-2027</w:t>
      </w:r>
      <w:r w:rsidRPr="00AF7B84">
        <w:rPr>
          <w:rFonts w:ascii="Arial" w:hAnsi="Arial" w:cs="Arial"/>
          <w:color w:val="11306E"/>
          <w:sz w:val="24"/>
        </w:rPr>
        <w:t>.</w:t>
      </w:r>
    </w:p>
    <w:bookmarkEnd w:id="3"/>
    <w:p w14:paraId="051CDAE2" w14:textId="77777777" w:rsidR="00CD0F62" w:rsidRPr="00AF7B84" w:rsidRDefault="00CD0F62" w:rsidP="003E417F">
      <w:pPr>
        <w:pStyle w:val="Nagwek1"/>
        <w:numPr>
          <w:ilvl w:val="0"/>
          <w:numId w:val="1"/>
        </w:numPr>
        <w:spacing w:after="120" w:line="276" w:lineRule="auto"/>
        <w:ind w:left="284" w:hanging="357"/>
        <w:rPr>
          <w:rFonts w:ascii="Arial" w:hAnsi="Arial" w:cs="Arial"/>
        </w:rPr>
      </w:pPr>
      <w:r w:rsidRPr="00AF7B84">
        <w:rPr>
          <w:rFonts w:ascii="Arial" w:hAnsi="Arial" w:cs="Arial"/>
        </w:rPr>
        <w:t>Analiza kosztów i korzyści (dotyczy projektów o wartości powyżej 50 mln złotych)</w:t>
      </w:r>
    </w:p>
    <w:p w14:paraId="3F05BDE3" w14:textId="77777777" w:rsidR="006927CE" w:rsidRPr="00AF7B84" w:rsidRDefault="006927CE" w:rsidP="003E417F">
      <w:pPr>
        <w:spacing w:before="240" w:after="240" w:line="276" w:lineRule="auto"/>
        <w:rPr>
          <w:rFonts w:ascii="Arial" w:hAnsi="Arial" w:cs="Arial"/>
          <w:color w:val="11306E"/>
          <w:sz w:val="24"/>
        </w:rPr>
      </w:pPr>
      <w:bookmarkStart w:id="4" w:name="_Hlk138059055"/>
      <w:r w:rsidRPr="00AF7B84">
        <w:rPr>
          <w:rFonts w:ascii="Arial" w:hAnsi="Arial" w:cs="Arial"/>
          <w:color w:val="11306E"/>
          <w:sz w:val="24"/>
        </w:rPr>
        <w:t>Formularz do wypełnienia w formacie MS Excel zgodnie z Wytycznymi dotyczącymi zagadnień związanych z przygotowaniem projektów inwestycyjnych, w tym hybrydowych na lata 2021-2027.</w:t>
      </w:r>
    </w:p>
    <w:p w14:paraId="5A527742" w14:textId="77777777" w:rsidR="00F90127" w:rsidRPr="00AF7B84" w:rsidRDefault="00F90127" w:rsidP="003E417F">
      <w:pPr>
        <w:pStyle w:val="Nagwek1"/>
        <w:numPr>
          <w:ilvl w:val="0"/>
          <w:numId w:val="1"/>
        </w:numPr>
        <w:spacing w:after="120" w:line="276" w:lineRule="auto"/>
        <w:ind w:left="284" w:hanging="357"/>
        <w:rPr>
          <w:rFonts w:ascii="Arial" w:hAnsi="Arial" w:cs="Arial"/>
        </w:rPr>
      </w:pPr>
      <w:r w:rsidRPr="00AF7B84">
        <w:rPr>
          <w:rFonts w:ascii="Arial" w:hAnsi="Arial" w:cs="Arial"/>
        </w:rPr>
        <w:t>Analiza ryzyka i wrażliwości</w:t>
      </w:r>
      <w:r w:rsidR="00AD69AE" w:rsidRPr="00AF7B84">
        <w:rPr>
          <w:rFonts w:ascii="Arial" w:hAnsi="Arial" w:cs="Arial"/>
        </w:rPr>
        <w:t xml:space="preserve"> (dotyczy projektów o wartości powyżej 50 mln złotych)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BF3399" w:rsidRPr="004459D4" w14:paraId="0539D300" w14:textId="77777777" w:rsidTr="00BF682B">
        <w:trPr>
          <w:trHeight w:val="1251"/>
        </w:trPr>
        <w:tc>
          <w:tcPr>
            <w:tcW w:w="9452" w:type="dxa"/>
            <w:shd w:val="clear" w:color="auto" w:fill="9CC2E5"/>
          </w:tcPr>
          <w:p w14:paraId="28B60CAC" w14:textId="77777777" w:rsidR="00BF3399" w:rsidRPr="00AF7B84" w:rsidRDefault="00BB7636" w:rsidP="003E417F">
            <w:pPr>
              <w:pStyle w:val="Akapitzlist"/>
              <w:numPr>
                <w:ilvl w:val="3"/>
                <w:numId w:val="16"/>
              </w:numPr>
              <w:spacing w:after="0" w:line="276" w:lineRule="auto"/>
              <w:ind w:left="426"/>
              <w:rPr>
                <w:rFonts w:ascii="Arial" w:hAnsi="Arial" w:cs="Arial"/>
                <w:b/>
                <w:color w:val="11306E"/>
                <w:sz w:val="24"/>
              </w:rPr>
            </w:pPr>
            <w:bookmarkStart w:id="5" w:name="_Hlk138059032"/>
            <w:r w:rsidRPr="00AF7B84">
              <w:rPr>
                <w:rFonts w:ascii="Arial" w:hAnsi="Arial" w:cs="Arial"/>
                <w:b/>
                <w:color w:val="11306E"/>
                <w:sz w:val="24"/>
              </w:rPr>
              <w:t xml:space="preserve">Analiza </w:t>
            </w:r>
            <w:r w:rsidR="00BD7442" w:rsidRPr="00AF7B84">
              <w:rPr>
                <w:rFonts w:ascii="Arial" w:hAnsi="Arial" w:cs="Arial"/>
                <w:b/>
                <w:color w:val="11306E"/>
                <w:sz w:val="24"/>
              </w:rPr>
              <w:t>wrażliwości</w:t>
            </w:r>
          </w:p>
          <w:p w14:paraId="6B10F953" w14:textId="77777777" w:rsidR="00BF3399" w:rsidRPr="00AF7B84" w:rsidRDefault="00BB7636" w:rsidP="003E417F">
            <w:pPr>
              <w:spacing w:after="0" w:line="276" w:lineRule="auto"/>
              <w:rPr>
                <w:rFonts w:ascii="Arial" w:hAnsi="Arial" w:cs="Arial"/>
                <w:sz w:val="24"/>
              </w:rPr>
            </w:pPr>
            <w:r w:rsidRPr="00AF7B84">
              <w:rPr>
                <w:rFonts w:ascii="Arial" w:hAnsi="Arial" w:cs="Arial"/>
                <w:color w:val="11306E"/>
                <w:sz w:val="24"/>
              </w:rPr>
              <w:t>Przeprowadź jakościową analizę ryzyka. Wska</w:t>
            </w:r>
            <w:r w:rsidR="00BD7442" w:rsidRPr="00AF7B84">
              <w:rPr>
                <w:rFonts w:ascii="Arial" w:hAnsi="Arial" w:cs="Arial"/>
                <w:color w:val="11306E"/>
                <w:sz w:val="24"/>
              </w:rPr>
              <w:t>ż</w:t>
            </w:r>
            <w:r w:rsidRPr="00AF7B84">
              <w:rPr>
                <w:rFonts w:ascii="Arial" w:hAnsi="Arial" w:cs="Arial"/>
                <w:color w:val="11306E"/>
                <w:sz w:val="24"/>
              </w:rPr>
              <w:t xml:space="preserve"> jak zmiany w wartościach zmiennych krytycznych projektu wpłyną na wyniki analiz przeprowadzonych dla projektu a w szczególności na wartość wskaźników efektywności finansowej i ekonomicznej projektu (w szczególności FNPV/C i ENPV) oraz trwałość finansową</w:t>
            </w:r>
            <w:r w:rsidR="00CD0F62" w:rsidRPr="00AF7B84">
              <w:rPr>
                <w:rFonts w:ascii="Arial" w:hAnsi="Arial" w:cs="Arial"/>
                <w:color w:val="11306E"/>
                <w:sz w:val="24"/>
              </w:rPr>
              <w:t>.</w:t>
            </w:r>
          </w:p>
        </w:tc>
      </w:tr>
      <w:tr w:rsidR="00BB7636" w:rsidRPr="004459D4" w14:paraId="0B2538DB" w14:textId="77777777" w:rsidTr="00CD0F62">
        <w:trPr>
          <w:trHeight w:val="462"/>
        </w:trPr>
        <w:tc>
          <w:tcPr>
            <w:tcW w:w="9452" w:type="dxa"/>
            <w:tcBorders>
              <w:bottom w:val="single" w:sz="4" w:space="0" w:color="auto"/>
            </w:tcBorders>
            <w:shd w:val="clear" w:color="auto" w:fill="auto"/>
          </w:tcPr>
          <w:p w14:paraId="16606591" w14:textId="77777777" w:rsidR="00BB7636" w:rsidRPr="00AF7B84" w:rsidRDefault="00BB7636" w:rsidP="003E417F">
            <w:pPr>
              <w:spacing w:line="276" w:lineRule="auto"/>
              <w:rPr>
                <w:rFonts w:ascii="Arial" w:hAnsi="Arial" w:cs="Arial"/>
                <w:b/>
                <w:color w:val="11306E"/>
                <w:sz w:val="24"/>
              </w:rPr>
            </w:pPr>
          </w:p>
        </w:tc>
      </w:tr>
      <w:tr w:rsidR="00BB7636" w:rsidRPr="004459D4" w14:paraId="7AA1C4E8" w14:textId="77777777" w:rsidTr="00BF682B">
        <w:tc>
          <w:tcPr>
            <w:tcW w:w="9452" w:type="dxa"/>
            <w:tcBorders>
              <w:bottom w:val="single" w:sz="4" w:space="0" w:color="auto"/>
            </w:tcBorders>
            <w:shd w:val="clear" w:color="auto" w:fill="9CC2E5"/>
          </w:tcPr>
          <w:p w14:paraId="2E02E07C" w14:textId="77777777" w:rsidR="00BB7636" w:rsidRPr="00AF7B84" w:rsidRDefault="00BD7442" w:rsidP="003E417F">
            <w:pPr>
              <w:pStyle w:val="Akapitzlist"/>
              <w:numPr>
                <w:ilvl w:val="3"/>
                <w:numId w:val="16"/>
              </w:numPr>
              <w:spacing w:after="0" w:line="276" w:lineRule="auto"/>
              <w:ind w:left="426"/>
              <w:rPr>
                <w:rFonts w:ascii="Arial" w:hAnsi="Arial" w:cs="Arial"/>
                <w:b/>
                <w:color w:val="11306E"/>
                <w:sz w:val="24"/>
              </w:rPr>
            </w:pPr>
            <w:r w:rsidRPr="00AF7B84">
              <w:rPr>
                <w:rFonts w:ascii="Arial" w:hAnsi="Arial" w:cs="Arial"/>
                <w:b/>
                <w:color w:val="11306E"/>
                <w:sz w:val="24"/>
              </w:rPr>
              <w:t>Analiza ryzyka</w:t>
            </w:r>
          </w:p>
          <w:p w14:paraId="3F6AADFE" w14:textId="77777777" w:rsidR="00BD7442" w:rsidRPr="00AF7B84" w:rsidRDefault="00BD7442" w:rsidP="003E417F">
            <w:pPr>
              <w:spacing w:after="0" w:line="276" w:lineRule="auto"/>
              <w:rPr>
                <w:rFonts w:ascii="Arial" w:hAnsi="Arial" w:cs="Arial"/>
                <w:color w:val="11306E"/>
                <w:sz w:val="24"/>
              </w:rPr>
            </w:pPr>
            <w:r w:rsidRPr="00AF7B84">
              <w:rPr>
                <w:rFonts w:ascii="Arial" w:hAnsi="Arial" w:cs="Arial"/>
                <w:color w:val="11306E"/>
                <w:sz w:val="24"/>
              </w:rPr>
              <w:t xml:space="preserve">Przeprowadź jakościową analizę ryzyka wskazując listę </w:t>
            </w:r>
            <w:proofErr w:type="spellStart"/>
            <w:r w:rsidRPr="00AF7B84">
              <w:rPr>
                <w:rFonts w:ascii="Arial" w:hAnsi="Arial" w:cs="Arial"/>
                <w:color w:val="11306E"/>
                <w:sz w:val="24"/>
              </w:rPr>
              <w:t>ryzyk</w:t>
            </w:r>
            <w:proofErr w:type="spellEnd"/>
            <w:r w:rsidRPr="00AF7B84">
              <w:rPr>
                <w:rFonts w:ascii="Arial" w:hAnsi="Arial" w:cs="Arial"/>
                <w:color w:val="11306E"/>
                <w:sz w:val="24"/>
              </w:rPr>
              <w:t xml:space="preserve">, na które narażony jest projekt. Przedstaw matrycę ryzyka dla każdego ze zidentyfikowanych </w:t>
            </w:r>
            <w:proofErr w:type="spellStart"/>
            <w:r w:rsidRPr="00AF7B84">
              <w:rPr>
                <w:rFonts w:ascii="Arial" w:hAnsi="Arial" w:cs="Arial"/>
                <w:color w:val="11306E"/>
                <w:sz w:val="24"/>
              </w:rPr>
              <w:t>ryzyk</w:t>
            </w:r>
            <w:proofErr w:type="spellEnd"/>
            <w:r w:rsidRPr="00AF7B84">
              <w:rPr>
                <w:rFonts w:ascii="Arial" w:hAnsi="Arial" w:cs="Arial"/>
                <w:color w:val="11306E"/>
                <w:sz w:val="24"/>
              </w:rPr>
              <w:t>. Opisz działania zapobiegawcze i minimalizujące. Zdiagnozuj i opisz ryzyka nadal pozostałe po zastosowaniu działań zapobiegawczych.</w:t>
            </w:r>
          </w:p>
        </w:tc>
      </w:tr>
      <w:tr w:rsidR="00BB7636" w:rsidRPr="004459D4" w14:paraId="0620152C" w14:textId="77777777" w:rsidTr="00426703">
        <w:trPr>
          <w:trHeight w:val="419"/>
        </w:trPr>
        <w:tc>
          <w:tcPr>
            <w:tcW w:w="9452" w:type="dxa"/>
            <w:tcBorders>
              <w:top w:val="single" w:sz="4" w:space="0" w:color="auto"/>
            </w:tcBorders>
            <w:shd w:val="clear" w:color="auto" w:fill="auto"/>
          </w:tcPr>
          <w:p w14:paraId="2B0BFE1B" w14:textId="77777777" w:rsidR="00BB7636" w:rsidRPr="00AF7B84" w:rsidRDefault="00BB7636" w:rsidP="003E417F">
            <w:pPr>
              <w:spacing w:after="0" w:line="276" w:lineRule="auto"/>
              <w:rPr>
                <w:rFonts w:ascii="Arial" w:hAnsi="Arial" w:cs="Arial"/>
                <w:b/>
                <w:color w:val="11306E"/>
                <w:sz w:val="24"/>
              </w:rPr>
            </w:pPr>
          </w:p>
        </w:tc>
      </w:tr>
      <w:bookmarkEnd w:id="4"/>
      <w:bookmarkEnd w:id="5"/>
    </w:tbl>
    <w:p w14:paraId="17D8F7C7" w14:textId="77777777" w:rsidR="009D3B41" w:rsidRPr="006B0F67" w:rsidRDefault="009D3B41" w:rsidP="003E417F">
      <w:pPr>
        <w:spacing w:line="276" w:lineRule="auto"/>
      </w:pPr>
    </w:p>
    <w:p w14:paraId="79A64902" w14:textId="77777777" w:rsidR="001419F6" w:rsidRPr="00AF7B84" w:rsidRDefault="001163D5" w:rsidP="003E417F">
      <w:pPr>
        <w:pStyle w:val="Nagwek1"/>
        <w:numPr>
          <w:ilvl w:val="0"/>
          <w:numId w:val="1"/>
        </w:numPr>
        <w:spacing w:after="120" w:line="276" w:lineRule="auto"/>
        <w:ind w:left="284" w:hanging="357"/>
        <w:rPr>
          <w:rFonts w:ascii="Arial" w:hAnsi="Arial" w:cs="Arial"/>
        </w:rPr>
      </w:pPr>
      <w:r w:rsidRPr="00AF7B84">
        <w:rPr>
          <w:rFonts w:ascii="Arial" w:hAnsi="Arial" w:cs="Arial"/>
        </w:rPr>
        <w:t xml:space="preserve">zgodność projektu z </w:t>
      </w:r>
      <w:r w:rsidR="000F7521" w:rsidRPr="00AF7B84">
        <w:rPr>
          <w:rFonts w:ascii="Arial" w:hAnsi="Arial" w:cs="Arial"/>
        </w:rPr>
        <w:t xml:space="preserve">WYBRANYMI </w:t>
      </w:r>
      <w:r w:rsidR="005E766A" w:rsidRPr="00AF7B84">
        <w:rPr>
          <w:rFonts w:ascii="Arial" w:hAnsi="Arial" w:cs="Arial"/>
        </w:rPr>
        <w:t>Kryteria</w:t>
      </w:r>
      <w:r w:rsidRPr="00AF7B84">
        <w:rPr>
          <w:rFonts w:ascii="Arial" w:hAnsi="Arial" w:cs="Arial"/>
        </w:rPr>
        <w:t>mi</w:t>
      </w:r>
      <w:r w:rsidR="005E766A" w:rsidRPr="00AF7B84">
        <w:rPr>
          <w:rFonts w:ascii="Arial" w:hAnsi="Arial" w:cs="Arial"/>
        </w:rPr>
        <w:t xml:space="preserve"> oceny</w:t>
      </w:r>
    </w:p>
    <w:p w14:paraId="7B4BC902" w14:textId="77777777" w:rsidR="00426703" w:rsidRPr="00AF7B84" w:rsidRDefault="00426703" w:rsidP="003E417F">
      <w:pPr>
        <w:numPr>
          <w:ilvl w:val="0"/>
          <w:numId w:val="21"/>
        </w:numPr>
        <w:spacing w:line="276" w:lineRule="auto"/>
        <w:ind w:left="284"/>
        <w:rPr>
          <w:rFonts w:ascii="Arial" w:hAnsi="Arial" w:cs="Arial"/>
          <w:b/>
          <w:sz w:val="24"/>
          <w:szCs w:val="24"/>
        </w:rPr>
      </w:pPr>
      <w:r w:rsidRPr="00AF7B84">
        <w:rPr>
          <w:rFonts w:ascii="Arial" w:hAnsi="Arial" w:cs="Arial"/>
          <w:b/>
          <w:sz w:val="24"/>
          <w:szCs w:val="24"/>
        </w:rPr>
        <w:t>KRYTERIA DOPUSZCZAJĄCE SPECYFICZNE</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037"/>
        <w:gridCol w:w="4222"/>
        <w:gridCol w:w="2188"/>
      </w:tblGrid>
      <w:tr w:rsidR="002023D6" w:rsidRPr="00AF7B84" w14:paraId="28F3C0FC" w14:textId="77777777" w:rsidTr="00962414">
        <w:tc>
          <w:tcPr>
            <w:tcW w:w="2093" w:type="dxa"/>
            <w:shd w:val="clear" w:color="auto" w:fill="9CC2E5"/>
            <w:vAlign w:val="center"/>
          </w:tcPr>
          <w:p w14:paraId="256B5886" w14:textId="77777777" w:rsidR="0087191D" w:rsidRPr="00AF7B84" w:rsidRDefault="00715529" w:rsidP="003E417F">
            <w:pPr>
              <w:spacing w:after="0" w:line="276" w:lineRule="auto"/>
              <w:jc w:val="left"/>
              <w:rPr>
                <w:rFonts w:ascii="Arial" w:hAnsi="Arial" w:cs="Arial"/>
                <w:b/>
                <w:sz w:val="24"/>
                <w:szCs w:val="24"/>
              </w:rPr>
            </w:pPr>
            <w:r w:rsidRPr="00AF7B84">
              <w:rPr>
                <w:rFonts w:ascii="Arial" w:hAnsi="Arial" w:cs="Arial"/>
                <w:b/>
                <w:sz w:val="24"/>
                <w:szCs w:val="24"/>
              </w:rPr>
              <w:t>1</w:t>
            </w:r>
            <w:r w:rsidR="001C4E55" w:rsidRPr="00AF7B84">
              <w:rPr>
                <w:rFonts w:ascii="Arial" w:hAnsi="Arial" w:cs="Arial"/>
                <w:b/>
                <w:sz w:val="24"/>
                <w:szCs w:val="24"/>
              </w:rPr>
              <w:t>.</w:t>
            </w:r>
            <w:r w:rsidRPr="00AF7B84">
              <w:rPr>
                <w:rFonts w:ascii="Arial" w:hAnsi="Arial" w:cs="Arial"/>
                <w:b/>
                <w:sz w:val="24"/>
                <w:szCs w:val="24"/>
              </w:rPr>
              <w:t xml:space="preserve"> </w:t>
            </w:r>
            <w:r w:rsidR="0087191D" w:rsidRPr="00AF7B84">
              <w:rPr>
                <w:rFonts w:ascii="Arial" w:hAnsi="Arial" w:cs="Arial"/>
                <w:b/>
                <w:sz w:val="24"/>
                <w:szCs w:val="24"/>
              </w:rPr>
              <w:t xml:space="preserve">KRYTERIUM: </w:t>
            </w:r>
          </w:p>
        </w:tc>
        <w:tc>
          <w:tcPr>
            <w:tcW w:w="7447" w:type="dxa"/>
            <w:gridSpan w:val="3"/>
            <w:shd w:val="clear" w:color="auto" w:fill="9CC2E5"/>
          </w:tcPr>
          <w:p w14:paraId="222FDDD4" w14:textId="77777777" w:rsidR="000F49C0" w:rsidRPr="00AF7B84" w:rsidRDefault="0087191D" w:rsidP="003E417F">
            <w:pPr>
              <w:numPr>
                <w:ilvl w:val="0"/>
                <w:numId w:val="20"/>
              </w:numPr>
              <w:spacing w:after="0" w:line="276" w:lineRule="auto"/>
              <w:ind w:left="427"/>
              <w:rPr>
                <w:rFonts w:ascii="Arial" w:hAnsi="Arial" w:cs="Arial"/>
                <w:sz w:val="24"/>
                <w:szCs w:val="24"/>
              </w:rPr>
            </w:pPr>
            <w:r w:rsidRPr="00AF7B84">
              <w:rPr>
                <w:rFonts w:ascii="Arial" w:hAnsi="Arial" w:cs="Arial"/>
                <w:sz w:val="24"/>
                <w:szCs w:val="24"/>
              </w:rPr>
              <w:t xml:space="preserve">Kwalifikowalność projektu </w:t>
            </w:r>
          </w:p>
          <w:p w14:paraId="215DDCFE" w14:textId="77777777" w:rsidR="0087191D" w:rsidRPr="00AF7B84" w:rsidRDefault="0087191D" w:rsidP="003E417F">
            <w:pPr>
              <w:numPr>
                <w:ilvl w:val="0"/>
                <w:numId w:val="20"/>
              </w:numPr>
              <w:spacing w:after="0" w:line="276" w:lineRule="auto"/>
              <w:ind w:left="427"/>
              <w:rPr>
                <w:rFonts w:ascii="Arial" w:hAnsi="Arial" w:cs="Arial"/>
                <w:sz w:val="24"/>
                <w:szCs w:val="24"/>
              </w:rPr>
            </w:pPr>
            <w:r w:rsidRPr="00AF7B84">
              <w:rPr>
                <w:rFonts w:ascii="Arial" w:hAnsi="Arial" w:cs="Arial"/>
                <w:sz w:val="24"/>
                <w:szCs w:val="24"/>
              </w:rPr>
              <w:t>Zgodność z KPOŚK w zakresie spełnienia wymogów dyrektywy 91/271/EWG</w:t>
            </w:r>
          </w:p>
        </w:tc>
      </w:tr>
      <w:tr w:rsidR="002023D6" w:rsidRPr="00AF7B84" w14:paraId="7C66C63C" w14:textId="77777777" w:rsidTr="00962414">
        <w:tc>
          <w:tcPr>
            <w:tcW w:w="7352" w:type="dxa"/>
            <w:gridSpan w:val="3"/>
            <w:shd w:val="clear" w:color="auto" w:fill="DEEAF6"/>
            <w:vAlign w:val="center"/>
          </w:tcPr>
          <w:p w14:paraId="2A3F4CAE" w14:textId="77777777" w:rsidR="001827DF" w:rsidRPr="00456B08" w:rsidRDefault="001163D5" w:rsidP="003E417F">
            <w:pPr>
              <w:spacing w:after="0" w:line="276" w:lineRule="auto"/>
              <w:rPr>
                <w:rFonts w:ascii="Arial" w:hAnsi="Arial" w:cs="Arial"/>
                <w:color w:val="11306E"/>
                <w:sz w:val="24"/>
              </w:rPr>
            </w:pPr>
            <w:r w:rsidRPr="00456B08">
              <w:rPr>
                <w:rFonts w:ascii="Arial" w:hAnsi="Arial" w:cs="Arial"/>
                <w:color w:val="11306E"/>
                <w:sz w:val="24"/>
              </w:rPr>
              <w:t>Nazwa aglomeracji, na terenie której realizowany będzie projekt</w:t>
            </w:r>
            <w:r w:rsidR="003E2A42" w:rsidRPr="00456B08">
              <w:rPr>
                <w:rFonts w:ascii="Arial" w:hAnsi="Arial" w:cs="Arial"/>
                <w:color w:val="11306E"/>
                <w:sz w:val="24"/>
              </w:rPr>
              <w:t>:</w:t>
            </w:r>
          </w:p>
          <w:p w14:paraId="596D6D7A" w14:textId="77777777" w:rsidR="001827DF" w:rsidRPr="00456B08" w:rsidRDefault="001827DF" w:rsidP="003E417F">
            <w:pPr>
              <w:spacing w:after="0" w:line="276" w:lineRule="auto"/>
              <w:rPr>
                <w:rFonts w:ascii="Arial" w:hAnsi="Arial" w:cs="Arial"/>
                <w:i/>
                <w:color w:val="11306E"/>
                <w:sz w:val="24"/>
              </w:rPr>
            </w:pPr>
          </w:p>
          <w:p w14:paraId="560DB8FC" w14:textId="77777777" w:rsidR="001163D5" w:rsidRPr="00AF7B84" w:rsidRDefault="001827DF" w:rsidP="003E417F">
            <w:pPr>
              <w:spacing w:after="0" w:line="276" w:lineRule="auto"/>
              <w:rPr>
                <w:rFonts w:ascii="Arial" w:hAnsi="Arial" w:cs="Arial"/>
                <w:sz w:val="24"/>
                <w:szCs w:val="24"/>
              </w:rPr>
            </w:pPr>
            <w:r w:rsidRPr="00456B08">
              <w:rPr>
                <w:rFonts w:ascii="Arial" w:hAnsi="Arial" w:cs="Arial"/>
                <w:i/>
                <w:color w:val="11306E"/>
                <w:sz w:val="24"/>
              </w:rPr>
              <w:t xml:space="preserve">Jeżeli  uchwałą w sprawie wyznaczenia obszaru i granic aglomeracji, zmieniłeś  wielkość/dokonałeś podziału/łączenia </w:t>
            </w:r>
            <w:r w:rsidRPr="00456B08">
              <w:rPr>
                <w:rFonts w:ascii="Arial" w:hAnsi="Arial" w:cs="Arial"/>
                <w:i/>
                <w:color w:val="11306E"/>
                <w:sz w:val="24"/>
              </w:rPr>
              <w:lastRenderedPageBreak/>
              <w:t>aglomeracji ujętej w KPOŚK, i aktualne dane nie są uwzględnione w KPOŚK,  załącz do wniosku informację dotyczącą aktualnej wielkości aglomeracji/spełniania przez aglomerację warunków w zakresie stopnia skanalizowania, wydajności oczyszczalni oraz spełniania standardów oczyszczania ścieków, potwierdzoną przez Państwowe Gospodarstwo Wodne Wody Polskie. Na tej podstawie dokonamy oceny kryterium.</w:t>
            </w:r>
          </w:p>
        </w:tc>
        <w:tc>
          <w:tcPr>
            <w:tcW w:w="2188" w:type="dxa"/>
            <w:shd w:val="clear" w:color="auto" w:fill="auto"/>
          </w:tcPr>
          <w:p w14:paraId="677E8951" w14:textId="77777777" w:rsidR="001163D5" w:rsidRPr="00AF7B84" w:rsidRDefault="001163D5" w:rsidP="003E417F">
            <w:pPr>
              <w:spacing w:line="276" w:lineRule="auto"/>
              <w:rPr>
                <w:rFonts w:ascii="Arial" w:hAnsi="Arial" w:cs="Arial"/>
                <w:sz w:val="24"/>
                <w:szCs w:val="24"/>
              </w:rPr>
            </w:pPr>
          </w:p>
        </w:tc>
      </w:tr>
      <w:tr w:rsidR="002023D6" w:rsidRPr="00AF7B84" w14:paraId="08CFA18D" w14:textId="77777777" w:rsidTr="00962414">
        <w:tc>
          <w:tcPr>
            <w:tcW w:w="7352" w:type="dxa"/>
            <w:gridSpan w:val="3"/>
            <w:shd w:val="clear" w:color="auto" w:fill="DEEAF6"/>
            <w:vAlign w:val="center"/>
          </w:tcPr>
          <w:p w14:paraId="0DCFD586" w14:textId="77777777" w:rsidR="001163D5" w:rsidRPr="00456B08" w:rsidRDefault="001163D5" w:rsidP="003E417F">
            <w:pPr>
              <w:spacing w:after="0" w:line="276" w:lineRule="auto"/>
              <w:rPr>
                <w:rFonts w:ascii="Arial" w:hAnsi="Arial" w:cs="Arial"/>
                <w:color w:val="11306E"/>
                <w:sz w:val="24"/>
              </w:rPr>
            </w:pPr>
            <w:r w:rsidRPr="00456B08">
              <w:rPr>
                <w:rFonts w:ascii="Arial" w:hAnsi="Arial" w:cs="Arial"/>
                <w:color w:val="11306E"/>
                <w:sz w:val="24"/>
              </w:rPr>
              <w:t>RLM aglomeracji zgodnie z załącznikiem 3 do KPOŚK</w:t>
            </w:r>
            <w:r w:rsidR="0087191D" w:rsidRPr="00456B08">
              <w:rPr>
                <w:rFonts w:ascii="Arial" w:hAnsi="Arial" w:cs="Arial"/>
                <w:color w:val="11306E"/>
                <w:sz w:val="24"/>
              </w:rPr>
              <w:t>:</w:t>
            </w:r>
          </w:p>
        </w:tc>
        <w:tc>
          <w:tcPr>
            <w:tcW w:w="2188" w:type="dxa"/>
            <w:shd w:val="clear" w:color="auto" w:fill="auto"/>
          </w:tcPr>
          <w:p w14:paraId="793F348B" w14:textId="77777777" w:rsidR="001163D5" w:rsidRPr="00AF7B84" w:rsidRDefault="001163D5" w:rsidP="003E417F">
            <w:pPr>
              <w:spacing w:line="276" w:lineRule="auto"/>
              <w:rPr>
                <w:rFonts w:ascii="Arial" w:hAnsi="Arial" w:cs="Arial"/>
                <w:sz w:val="24"/>
                <w:szCs w:val="24"/>
              </w:rPr>
            </w:pPr>
          </w:p>
        </w:tc>
      </w:tr>
      <w:tr w:rsidR="00E3654F" w:rsidRPr="00AF7B84" w14:paraId="4B80B439" w14:textId="77777777" w:rsidTr="00962414">
        <w:tc>
          <w:tcPr>
            <w:tcW w:w="7352" w:type="dxa"/>
            <w:gridSpan w:val="3"/>
            <w:shd w:val="clear" w:color="auto" w:fill="DEEAF6"/>
            <w:vAlign w:val="center"/>
          </w:tcPr>
          <w:p w14:paraId="207544D0" w14:textId="77777777" w:rsidR="00E3654F" w:rsidRPr="00456B08" w:rsidRDefault="00E3654F" w:rsidP="003E417F">
            <w:pPr>
              <w:spacing w:after="0" w:line="276" w:lineRule="auto"/>
              <w:rPr>
                <w:rFonts w:ascii="Arial" w:hAnsi="Arial" w:cs="Arial"/>
                <w:color w:val="11306E"/>
                <w:sz w:val="24"/>
              </w:rPr>
            </w:pPr>
            <w:r w:rsidRPr="00456B08">
              <w:rPr>
                <w:rFonts w:ascii="Arial" w:hAnsi="Arial" w:cs="Arial"/>
                <w:color w:val="11306E"/>
                <w:sz w:val="24"/>
              </w:rPr>
              <w:t>Uchwała w sprawie wyznaczenia granic aglomeracji (nr i data podjęcia):</w:t>
            </w:r>
          </w:p>
        </w:tc>
        <w:tc>
          <w:tcPr>
            <w:tcW w:w="2188" w:type="dxa"/>
            <w:shd w:val="clear" w:color="auto" w:fill="auto"/>
          </w:tcPr>
          <w:p w14:paraId="4DDDA7F1" w14:textId="77777777" w:rsidR="00E3654F" w:rsidRPr="00AF7B84" w:rsidRDefault="00E3654F" w:rsidP="003E417F">
            <w:pPr>
              <w:spacing w:line="276" w:lineRule="auto"/>
              <w:rPr>
                <w:rFonts w:ascii="Arial" w:hAnsi="Arial" w:cs="Arial"/>
                <w:sz w:val="24"/>
                <w:szCs w:val="24"/>
              </w:rPr>
            </w:pPr>
          </w:p>
        </w:tc>
      </w:tr>
      <w:tr w:rsidR="002023D6" w:rsidRPr="00AF7B84" w14:paraId="67ED17CF" w14:textId="77777777" w:rsidTr="00962414">
        <w:tc>
          <w:tcPr>
            <w:tcW w:w="7352" w:type="dxa"/>
            <w:gridSpan w:val="3"/>
            <w:shd w:val="clear" w:color="auto" w:fill="DEEAF6"/>
            <w:vAlign w:val="center"/>
          </w:tcPr>
          <w:p w14:paraId="238EC939" w14:textId="77777777" w:rsidR="001163D5" w:rsidRPr="00456B08" w:rsidRDefault="001163D5" w:rsidP="003E417F">
            <w:pPr>
              <w:spacing w:after="0" w:line="276" w:lineRule="auto"/>
              <w:rPr>
                <w:rFonts w:ascii="Arial" w:hAnsi="Arial" w:cs="Arial"/>
                <w:color w:val="11306E"/>
                <w:sz w:val="24"/>
              </w:rPr>
            </w:pPr>
            <w:r w:rsidRPr="00456B08">
              <w:rPr>
                <w:rFonts w:ascii="Arial" w:hAnsi="Arial" w:cs="Arial"/>
                <w:color w:val="11306E"/>
                <w:sz w:val="24"/>
              </w:rPr>
              <w:t>RLM aglomeracji zgodnie z uchwałą w sprawie wyznaczenia obszaru i granic aglomeracji</w:t>
            </w:r>
            <w:r w:rsidR="0087191D" w:rsidRPr="00456B08">
              <w:rPr>
                <w:rFonts w:ascii="Arial" w:hAnsi="Arial" w:cs="Arial"/>
                <w:color w:val="11306E"/>
                <w:sz w:val="24"/>
              </w:rPr>
              <w:t>:</w:t>
            </w:r>
          </w:p>
        </w:tc>
        <w:tc>
          <w:tcPr>
            <w:tcW w:w="2188" w:type="dxa"/>
            <w:shd w:val="clear" w:color="auto" w:fill="auto"/>
          </w:tcPr>
          <w:p w14:paraId="37CA535E" w14:textId="77777777" w:rsidR="001163D5" w:rsidRPr="00AF7B84" w:rsidRDefault="001163D5" w:rsidP="003E417F">
            <w:pPr>
              <w:spacing w:line="276" w:lineRule="auto"/>
              <w:rPr>
                <w:rFonts w:ascii="Arial" w:hAnsi="Arial" w:cs="Arial"/>
                <w:sz w:val="24"/>
                <w:szCs w:val="24"/>
              </w:rPr>
            </w:pPr>
          </w:p>
        </w:tc>
      </w:tr>
      <w:tr w:rsidR="002023D6" w:rsidRPr="00AF7B84" w14:paraId="0A92C8C7" w14:textId="77777777" w:rsidTr="00962414">
        <w:tc>
          <w:tcPr>
            <w:tcW w:w="2093" w:type="dxa"/>
            <w:shd w:val="clear" w:color="auto" w:fill="9CC2E5"/>
            <w:vAlign w:val="center"/>
          </w:tcPr>
          <w:p w14:paraId="0DB7582A" w14:textId="77777777" w:rsidR="0087191D" w:rsidRPr="00AF7B84" w:rsidRDefault="00715529" w:rsidP="003E417F">
            <w:pPr>
              <w:spacing w:after="0" w:line="276" w:lineRule="auto"/>
              <w:jc w:val="left"/>
              <w:rPr>
                <w:rFonts w:ascii="Arial" w:hAnsi="Arial" w:cs="Arial"/>
                <w:b/>
                <w:sz w:val="24"/>
                <w:szCs w:val="24"/>
              </w:rPr>
            </w:pPr>
            <w:r w:rsidRPr="00AF7B84">
              <w:rPr>
                <w:rFonts w:ascii="Arial" w:hAnsi="Arial" w:cs="Arial"/>
                <w:b/>
                <w:sz w:val="24"/>
                <w:szCs w:val="24"/>
              </w:rPr>
              <w:t xml:space="preserve">2. </w:t>
            </w:r>
            <w:r w:rsidR="0087191D" w:rsidRPr="00AF7B84">
              <w:rPr>
                <w:rFonts w:ascii="Arial" w:hAnsi="Arial" w:cs="Arial"/>
                <w:b/>
                <w:sz w:val="24"/>
                <w:szCs w:val="24"/>
              </w:rPr>
              <w:t xml:space="preserve">KRYTERIUM: </w:t>
            </w:r>
          </w:p>
        </w:tc>
        <w:tc>
          <w:tcPr>
            <w:tcW w:w="7447" w:type="dxa"/>
            <w:gridSpan w:val="3"/>
            <w:shd w:val="clear" w:color="auto" w:fill="9CC2E5"/>
          </w:tcPr>
          <w:p w14:paraId="4DBDEF51" w14:textId="77777777" w:rsidR="0087191D" w:rsidRPr="00AF7B84" w:rsidRDefault="0087191D" w:rsidP="003E417F">
            <w:pPr>
              <w:spacing w:after="0" w:line="276" w:lineRule="auto"/>
              <w:jc w:val="left"/>
              <w:rPr>
                <w:rFonts w:ascii="Arial" w:hAnsi="Arial" w:cs="Arial"/>
                <w:sz w:val="24"/>
                <w:szCs w:val="24"/>
              </w:rPr>
            </w:pPr>
            <w:r w:rsidRPr="00AF7B84">
              <w:rPr>
                <w:rFonts w:ascii="Arial" w:hAnsi="Arial" w:cs="Arial"/>
                <w:sz w:val="24"/>
                <w:szCs w:val="24"/>
              </w:rPr>
              <w:t>Substancje zawarte w wodzie/ściekach odprowadzanej/</w:t>
            </w:r>
            <w:proofErr w:type="spellStart"/>
            <w:r w:rsidRPr="00AF7B84">
              <w:rPr>
                <w:rFonts w:ascii="Arial" w:hAnsi="Arial" w:cs="Arial"/>
                <w:sz w:val="24"/>
                <w:szCs w:val="24"/>
              </w:rPr>
              <w:t>ych</w:t>
            </w:r>
            <w:proofErr w:type="spellEnd"/>
            <w:r w:rsidRPr="00AF7B84">
              <w:rPr>
                <w:rFonts w:ascii="Arial" w:hAnsi="Arial" w:cs="Arial"/>
                <w:sz w:val="24"/>
                <w:szCs w:val="24"/>
              </w:rPr>
              <w:t xml:space="preserve"> ze zbiorczego systemu oczyszczania ścieków</w:t>
            </w:r>
          </w:p>
        </w:tc>
      </w:tr>
      <w:tr w:rsidR="001163D5" w:rsidRPr="00AF7B84" w14:paraId="027E9151" w14:textId="77777777" w:rsidTr="00703250">
        <w:trPr>
          <w:trHeight w:val="557"/>
        </w:trPr>
        <w:tc>
          <w:tcPr>
            <w:tcW w:w="9540" w:type="dxa"/>
            <w:gridSpan w:val="4"/>
            <w:shd w:val="clear" w:color="auto" w:fill="auto"/>
          </w:tcPr>
          <w:p w14:paraId="3C2D1F4F" w14:textId="77777777" w:rsidR="0087191D" w:rsidRPr="00456B08" w:rsidRDefault="001163D5" w:rsidP="003E417F">
            <w:pPr>
              <w:spacing w:after="0" w:line="276" w:lineRule="auto"/>
              <w:rPr>
                <w:rFonts w:ascii="Arial" w:hAnsi="Arial" w:cs="Arial"/>
                <w:color w:val="11306E"/>
                <w:sz w:val="24"/>
              </w:rPr>
            </w:pPr>
            <w:r w:rsidRPr="00456B08">
              <w:rPr>
                <w:rFonts w:ascii="Arial" w:hAnsi="Arial" w:cs="Arial"/>
                <w:color w:val="11306E"/>
                <w:sz w:val="24"/>
              </w:rPr>
              <w:t xml:space="preserve">Wybudowana, rozbudowana lub zmodernizowana oczyszczalnia ścieków po zakończeniu realizacji projektu inwestycyjnego i oddaniu do użytkowania będzie spełniać wymagania dyrektywy dotyczącej oczyszczania ścieków komunalnych oraz rozporządzenia w </w:t>
            </w:r>
            <w:bookmarkStart w:id="6" w:name="_Hlk137638831"/>
            <w:r w:rsidRPr="00456B08">
              <w:rPr>
                <w:rFonts w:ascii="Arial" w:hAnsi="Arial" w:cs="Arial"/>
                <w:color w:val="11306E"/>
                <w:sz w:val="24"/>
              </w:rPr>
              <w:t>sprawie substancji szczególnie szkodliwych dla środowiska wodnego oraz warunków, jakie należy spełnić przy wprowadzaniu do wód lub do ziemi ścieków, a także przy odprowadzaniu wód opadowych lub roztopowych do wód lub urządzeń wodnych</w:t>
            </w:r>
            <w:bookmarkEnd w:id="6"/>
            <w:r w:rsidRPr="00456B08">
              <w:rPr>
                <w:rFonts w:ascii="Arial" w:hAnsi="Arial" w:cs="Arial"/>
                <w:color w:val="11306E"/>
                <w:sz w:val="24"/>
              </w:rPr>
              <w:t>, obowiązujących na dzień złożenia wniosku</w:t>
            </w:r>
            <w:r w:rsidR="000F49C0" w:rsidRPr="00456B08">
              <w:rPr>
                <w:rFonts w:ascii="Arial" w:hAnsi="Arial" w:cs="Arial"/>
                <w:color w:val="11306E"/>
                <w:sz w:val="24"/>
              </w:rPr>
              <w:t>.</w:t>
            </w:r>
            <w:r w:rsidR="001D03CA" w:rsidRPr="00456B08">
              <w:rPr>
                <w:rFonts w:ascii="Arial" w:hAnsi="Arial" w:cs="Arial"/>
                <w:color w:val="11306E"/>
                <w:sz w:val="24"/>
              </w:rPr>
              <w:t xml:space="preserve"> Zaznacz właściwą odpowiedź:</w:t>
            </w:r>
          </w:p>
          <w:p w14:paraId="2A16E933" w14:textId="77777777" w:rsidR="000F49C0" w:rsidRPr="00456B08" w:rsidRDefault="000F49C0" w:rsidP="003E417F">
            <w:pPr>
              <w:spacing w:after="0" w:line="276" w:lineRule="auto"/>
              <w:rPr>
                <w:rFonts w:ascii="Arial" w:hAnsi="Arial" w:cs="Arial"/>
                <w:color w:val="11306E"/>
                <w:sz w:val="24"/>
              </w:rPr>
            </w:pPr>
            <w:r w:rsidRPr="00456B08">
              <w:rPr>
                <w:rFonts w:ascii="Segoe UI Symbol" w:hAnsi="Segoe UI Symbol" w:cs="Segoe UI Symbol"/>
                <w:color w:val="11306E"/>
                <w:sz w:val="24"/>
              </w:rPr>
              <w:t>☐</w:t>
            </w:r>
            <w:r w:rsidRPr="00456B08">
              <w:rPr>
                <w:rFonts w:ascii="Arial" w:hAnsi="Arial" w:cs="Arial"/>
                <w:color w:val="11306E"/>
                <w:sz w:val="24"/>
              </w:rPr>
              <w:t xml:space="preserve"> TAK</w:t>
            </w:r>
          </w:p>
          <w:p w14:paraId="47A79150" w14:textId="3BE0FECB" w:rsidR="00D850A0" w:rsidRPr="00AF7B84" w:rsidRDefault="000F49C0" w:rsidP="00264040">
            <w:pPr>
              <w:spacing w:after="0" w:line="276" w:lineRule="auto"/>
              <w:rPr>
                <w:rFonts w:ascii="Arial" w:hAnsi="Arial" w:cs="Arial"/>
                <w:sz w:val="24"/>
                <w:szCs w:val="24"/>
              </w:rPr>
            </w:pPr>
            <w:r w:rsidRPr="00456B08">
              <w:rPr>
                <w:rFonts w:ascii="Segoe UI Symbol" w:hAnsi="Segoe UI Symbol" w:cs="Segoe UI Symbol"/>
                <w:color w:val="11306E"/>
                <w:sz w:val="24"/>
              </w:rPr>
              <w:t>☐</w:t>
            </w:r>
            <w:r w:rsidRPr="00456B08">
              <w:rPr>
                <w:rFonts w:ascii="Arial" w:hAnsi="Arial" w:cs="Arial"/>
                <w:color w:val="11306E"/>
                <w:sz w:val="24"/>
              </w:rPr>
              <w:t xml:space="preserve"> NIE</w:t>
            </w:r>
          </w:p>
        </w:tc>
      </w:tr>
      <w:tr w:rsidR="000F49C0" w:rsidRPr="00AF7B84" w14:paraId="1373726A" w14:textId="77777777" w:rsidTr="00AF7B84">
        <w:trPr>
          <w:trHeight w:val="841"/>
        </w:trPr>
        <w:tc>
          <w:tcPr>
            <w:tcW w:w="9540" w:type="dxa"/>
            <w:gridSpan w:val="4"/>
            <w:shd w:val="clear" w:color="auto" w:fill="auto"/>
          </w:tcPr>
          <w:p w14:paraId="4C998F71" w14:textId="77777777" w:rsidR="000F49C0" w:rsidRDefault="000F49C0" w:rsidP="003E417F">
            <w:pPr>
              <w:spacing w:after="0" w:line="276" w:lineRule="auto"/>
              <w:rPr>
                <w:rFonts w:ascii="Arial" w:hAnsi="Arial" w:cs="Arial"/>
                <w:color w:val="11306E"/>
                <w:sz w:val="24"/>
              </w:rPr>
            </w:pPr>
            <w:r w:rsidRPr="00456B08">
              <w:rPr>
                <w:rFonts w:ascii="Arial" w:hAnsi="Arial" w:cs="Arial"/>
                <w:color w:val="11306E"/>
                <w:sz w:val="24"/>
              </w:rPr>
              <w:t xml:space="preserve">Jeżeli zaznaczyłeś TAK, wyjaśnij w jaki sposób potwierdzisz zgodność z wymaganiami Dyrektywy </w:t>
            </w:r>
            <w:r w:rsidR="00DD4B75" w:rsidRPr="00456B08">
              <w:rPr>
                <w:rFonts w:ascii="Arial" w:hAnsi="Arial" w:cs="Arial"/>
                <w:color w:val="11306E"/>
                <w:sz w:val="24"/>
              </w:rPr>
              <w:t xml:space="preserve">91/271/EWG </w:t>
            </w:r>
            <w:r w:rsidRPr="00456B08">
              <w:rPr>
                <w:rFonts w:ascii="Arial" w:hAnsi="Arial" w:cs="Arial"/>
                <w:color w:val="11306E"/>
                <w:sz w:val="24"/>
              </w:rPr>
              <w:t>oraz Rozporządzenia w sprawie substancji szczególnie szkodliwych dla środowiska wodnego oraz warunków, jakie należy spełnić przy wprowadzaniu do wód lub do ziemi ścieków, a także przy odprowadzaniu wód opadowych lub roztopowych do wód lub urządzeń wodnych.</w:t>
            </w:r>
          </w:p>
          <w:p w14:paraId="3A20B2AD" w14:textId="77777777" w:rsidR="003E417F" w:rsidRPr="00AF7B84" w:rsidRDefault="003E417F" w:rsidP="003E417F">
            <w:pPr>
              <w:spacing w:after="0" w:line="276" w:lineRule="auto"/>
              <w:rPr>
                <w:rFonts w:ascii="Arial" w:hAnsi="Arial" w:cs="Arial"/>
                <w:sz w:val="24"/>
                <w:szCs w:val="24"/>
              </w:rPr>
            </w:pPr>
          </w:p>
        </w:tc>
      </w:tr>
      <w:tr w:rsidR="00264040" w:rsidRPr="00AF7B84" w14:paraId="35C8DCA0" w14:textId="77777777" w:rsidTr="00AF7B84">
        <w:trPr>
          <w:trHeight w:val="841"/>
        </w:trPr>
        <w:tc>
          <w:tcPr>
            <w:tcW w:w="9540" w:type="dxa"/>
            <w:gridSpan w:val="4"/>
            <w:shd w:val="clear" w:color="auto" w:fill="auto"/>
          </w:tcPr>
          <w:p w14:paraId="093AF4AA" w14:textId="2A7904A4" w:rsidR="00264040" w:rsidRPr="00456B08" w:rsidRDefault="00264040" w:rsidP="003E417F">
            <w:pPr>
              <w:spacing w:after="0" w:line="276" w:lineRule="auto"/>
              <w:rPr>
                <w:rFonts w:ascii="Arial" w:hAnsi="Arial" w:cs="Arial"/>
                <w:color w:val="11306E"/>
                <w:sz w:val="24"/>
              </w:rPr>
            </w:pPr>
            <w:r w:rsidRPr="00BB0CF2">
              <w:rPr>
                <w:rFonts w:ascii="Arial" w:hAnsi="Arial" w:cs="Arial"/>
                <w:i/>
                <w:color w:val="11306E"/>
                <w:sz w:val="24"/>
                <w:szCs w:val="24"/>
              </w:rPr>
              <w:t>Pole opisowe</w:t>
            </w:r>
          </w:p>
        </w:tc>
      </w:tr>
      <w:tr w:rsidR="001163D5" w:rsidRPr="00AF7B84" w14:paraId="6ECC8ACA" w14:textId="77777777" w:rsidTr="00703250">
        <w:tc>
          <w:tcPr>
            <w:tcW w:w="9540" w:type="dxa"/>
            <w:gridSpan w:val="4"/>
            <w:shd w:val="clear" w:color="auto" w:fill="auto"/>
          </w:tcPr>
          <w:p w14:paraId="4EF8FEA2" w14:textId="77777777" w:rsidR="001163D5" w:rsidRPr="00456B08" w:rsidRDefault="001163D5" w:rsidP="003E417F">
            <w:pPr>
              <w:spacing w:after="0" w:line="276" w:lineRule="auto"/>
              <w:rPr>
                <w:rFonts w:ascii="Arial" w:hAnsi="Arial" w:cs="Arial"/>
                <w:color w:val="11306E"/>
                <w:sz w:val="24"/>
              </w:rPr>
            </w:pPr>
            <w:r w:rsidRPr="00456B08">
              <w:rPr>
                <w:rFonts w:ascii="Arial" w:hAnsi="Arial" w:cs="Arial"/>
                <w:color w:val="11306E"/>
                <w:sz w:val="24"/>
              </w:rPr>
              <w:t>Ścieki zebrane za pomocą wybudowanej sieci kanalizacji sanitarnej, po zakończeniu realizacji projektu będą odprowadzone do oczyszczalni, która spełnia w/w wymagania.</w:t>
            </w:r>
            <w:r w:rsidR="001D03CA" w:rsidRPr="00456B08">
              <w:rPr>
                <w:rFonts w:ascii="Arial" w:hAnsi="Arial" w:cs="Arial"/>
                <w:color w:val="11306E"/>
                <w:sz w:val="24"/>
              </w:rPr>
              <w:t xml:space="preserve"> Zaznacz właściwą odpowiedź:</w:t>
            </w:r>
          </w:p>
          <w:p w14:paraId="414D7A8C" w14:textId="77777777" w:rsidR="000F49C0" w:rsidRPr="00456B08" w:rsidRDefault="000F49C0" w:rsidP="003E417F">
            <w:pPr>
              <w:spacing w:after="0" w:line="276" w:lineRule="auto"/>
              <w:rPr>
                <w:rFonts w:ascii="Arial" w:hAnsi="Arial" w:cs="Arial"/>
                <w:color w:val="11306E"/>
                <w:sz w:val="24"/>
              </w:rPr>
            </w:pPr>
            <w:r w:rsidRPr="00456B08">
              <w:rPr>
                <w:rFonts w:ascii="Segoe UI Symbol" w:hAnsi="Segoe UI Symbol" w:cs="Segoe UI Symbol"/>
                <w:color w:val="11306E"/>
                <w:sz w:val="24"/>
              </w:rPr>
              <w:t>☐</w:t>
            </w:r>
            <w:r w:rsidRPr="00456B08">
              <w:rPr>
                <w:rFonts w:ascii="Arial" w:hAnsi="Arial" w:cs="Arial"/>
                <w:color w:val="11306E"/>
                <w:sz w:val="24"/>
              </w:rPr>
              <w:t xml:space="preserve"> TAK</w:t>
            </w:r>
          </w:p>
          <w:p w14:paraId="7A5D77DE" w14:textId="323AAD2C" w:rsidR="000F49C0" w:rsidRPr="00456B08" w:rsidRDefault="000F49C0" w:rsidP="00264040">
            <w:pPr>
              <w:spacing w:after="0" w:line="276" w:lineRule="auto"/>
              <w:rPr>
                <w:rFonts w:ascii="Arial" w:hAnsi="Arial" w:cs="Arial"/>
                <w:color w:val="11306E"/>
                <w:sz w:val="24"/>
              </w:rPr>
            </w:pPr>
            <w:r w:rsidRPr="00456B08">
              <w:rPr>
                <w:rFonts w:ascii="Segoe UI Symbol" w:hAnsi="Segoe UI Symbol" w:cs="Segoe UI Symbol"/>
                <w:color w:val="11306E"/>
                <w:sz w:val="24"/>
              </w:rPr>
              <w:t>☐</w:t>
            </w:r>
            <w:r w:rsidRPr="00456B08">
              <w:rPr>
                <w:rFonts w:ascii="Arial" w:hAnsi="Arial" w:cs="Arial"/>
                <w:color w:val="11306E"/>
                <w:sz w:val="24"/>
              </w:rPr>
              <w:t xml:space="preserve"> NIE</w:t>
            </w:r>
          </w:p>
        </w:tc>
      </w:tr>
      <w:tr w:rsidR="000F49C0" w:rsidRPr="00AF7B84" w14:paraId="2C8B123A" w14:textId="77777777" w:rsidTr="00703250">
        <w:trPr>
          <w:trHeight w:val="1556"/>
        </w:trPr>
        <w:tc>
          <w:tcPr>
            <w:tcW w:w="9540" w:type="dxa"/>
            <w:gridSpan w:val="4"/>
            <w:shd w:val="clear" w:color="auto" w:fill="auto"/>
          </w:tcPr>
          <w:p w14:paraId="37F54D10" w14:textId="77777777" w:rsidR="000F49C0" w:rsidRPr="00456B08" w:rsidRDefault="000F49C0" w:rsidP="003E417F">
            <w:pPr>
              <w:spacing w:after="0" w:line="276" w:lineRule="auto"/>
              <w:rPr>
                <w:rFonts w:ascii="Arial" w:hAnsi="Arial" w:cs="Arial"/>
                <w:color w:val="11306E"/>
                <w:sz w:val="24"/>
              </w:rPr>
            </w:pPr>
            <w:r w:rsidRPr="00456B08">
              <w:rPr>
                <w:rFonts w:ascii="Arial" w:hAnsi="Arial" w:cs="Arial"/>
                <w:color w:val="11306E"/>
                <w:sz w:val="24"/>
              </w:rPr>
              <w:t>Jeżeli zaznaczyłeś TAK, wyjaśnij w jaki sposób potwierdzisz zgodność z wymaganiami Dyrektywy oraz Rozporządzenia w sprawie substancji szczególnie szkodliwych dla środowiska wodnego oraz warunków, jakie należy spełnić przy wprowadzaniu do wód lub do ziemi ścieków, a także przy odprowadzaniu wód opadowych lub roztopowych do wód lub urządzeń wodnych.</w:t>
            </w:r>
          </w:p>
          <w:p w14:paraId="589A2505" w14:textId="77777777" w:rsidR="00ED2CC2" w:rsidRPr="00456B08" w:rsidRDefault="00ED2CC2" w:rsidP="003E417F">
            <w:pPr>
              <w:spacing w:after="0" w:line="276" w:lineRule="auto"/>
              <w:rPr>
                <w:rFonts w:ascii="Arial" w:hAnsi="Arial" w:cs="Arial"/>
                <w:color w:val="11306E"/>
                <w:sz w:val="24"/>
              </w:rPr>
            </w:pPr>
          </w:p>
        </w:tc>
      </w:tr>
      <w:tr w:rsidR="00264040" w:rsidRPr="00AF7B84" w14:paraId="0F5B421B" w14:textId="77777777" w:rsidTr="00703250">
        <w:trPr>
          <w:trHeight w:val="1556"/>
        </w:trPr>
        <w:tc>
          <w:tcPr>
            <w:tcW w:w="9540" w:type="dxa"/>
            <w:gridSpan w:val="4"/>
            <w:shd w:val="clear" w:color="auto" w:fill="auto"/>
          </w:tcPr>
          <w:p w14:paraId="2820DA16" w14:textId="3B03BD8E" w:rsidR="00264040" w:rsidRPr="00456B08" w:rsidRDefault="00264040" w:rsidP="003E417F">
            <w:pPr>
              <w:spacing w:after="0" w:line="276" w:lineRule="auto"/>
              <w:rPr>
                <w:rFonts w:ascii="Arial" w:hAnsi="Arial" w:cs="Arial"/>
                <w:color w:val="11306E"/>
                <w:sz w:val="24"/>
              </w:rPr>
            </w:pPr>
            <w:r w:rsidRPr="00BB0CF2">
              <w:rPr>
                <w:rFonts w:ascii="Arial" w:hAnsi="Arial" w:cs="Arial"/>
                <w:i/>
                <w:color w:val="11306E"/>
                <w:sz w:val="24"/>
                <w:szCs w:val="24"/>
              </w:rPr>
              <w:lastRenderedPageBreak/>
              <w:t>Pole opisowe</w:t>
            </w:r>
          </w:p>
        </w:tc>
      </w:tr>
      <w:tr w:rsidR="002023D6" w:rsidRPr="00AF7B84" w14:paraId="4ACB5583" w14:textId="77777777" w:rsidTr="00962414">
        <w:tc>
          <w:tcPr>
            <w:tcW w:w="2093" w:type="dxa"/>
            <w:shd w:val="clear" w:color="auto" w:fill="9CC2E5"/>
          </w:tcPr>
          <w:p w14:paraId="6E46F3A4" w14:textId="77777777" w:rsidR="002023D6" w:rsidRPr="00AF7B84" w:rsidRDefault="00715529" w:rsidP="003E417F">
            <w:pPr>
              <w:spacing w:after="0" w:line="276" w:lineRule="auto"/>
              <w:rPr>
                <w:rFonts w:ascii="Arial" w:hAnsi="Arial" w:cs="Arial"/>
                <w:sz w:val="24"/>
                <w:szCs w:val="24"/>
              </w:rPr>
            </w:pPr>
            <w:r w:rsidRPr="00AF7B84">
              <w:rPr>
                <w:rFonts w:ascii="Arial" w:hAnsi="Arial" w:cs="Arial"/>
                <w:b/>
                <w:sz w:val="24"/>
                <w:szCs w:val="24"/>
              </w:rPr>
              <w:t xml:space="preserve">3. </w:t>
            </w:r>
            <w:r w:rsidR="002023D6" w:rsidRPr="00AF7B84">
              <w:rPr>
                <w:rFonts w:ascii="Arial" w:hAnsi="Arial" w:cs="Arial"/>
                <w:b/>
                <w:sz w:val="24"/>
                <w:szCs w:val="24"/>
              </w:rPr>
              <w:t>KRYTERIUM:</w:t>
            </w:r>
          </w:p>
        </w:tc>
        <w:tc>
          <w:tcPr>
            <w:tcW w:w="7447" w:type="dxa"/>
            <w:gridSpan w:val="3"/>
            <w:shd w:val="clear" w:color="auto" w:fill="9CC2E5"/>
          </w:tcPr>
          <w:p w14:paraId="32FDB9BD" w14:textId="77777777" w:rsidR="002023D6" w:rsidRPr="00AF7B84" w:rsidRDefault="002023D6" w:rsidP="003E417F">
            <w:pPr>
              <w:spacing w:after="0" w:line="276" w:lineRule="auto"/>
              <w:rPr>
                <w:rFonts w:ascii="Arial" w:hAnsi="Arial" w:cs="Arial"/>
                <w:sz w:val="24"/>
                <w:szCs w:val="24"/>
              </w:rPr>
            </w:pPr>
            <w:r w:rsidRPr="00AF7B84">
              <w:rPr>
                <w:rFonts w:ascii="Arial" w:hAnsi="Arial" w:cs="Arial"/>
                <w:sz w:val="24"/>
                <w:szCs w:val="24"/>
              </w:rPr>
              <w:t>Minimalny wskaźnik koncentracji sieci</w:t>
            </w:r>
          </w:p>
        </w:tc>
      </w:tr>
      <w:tr w:rsidR="001163D5" w:rsidRPr="00AF7B84" w14:paraId="6A9BD15D" w14:textId="77777777" w:rsidTr="00703250">
        <w:tc>
          <w:tcPr>
            <w:tcW w:w="9540" w:type="dxa"/>
            <w:gridSpan w:val="4"/>
            <w:shd w:val="clear" w:color="auto" w:fill="FFFFFF"/>
          </w:tcPr>
          <w:p w14:paraId="759C51DC" w14:textId="77777777" w:rsidR="001163D5" w:rsidRPr="00456B08" w:rsidRDefault="001163D5" w:rsidP="003E417F">
            <w:pPr>
              <w:spacing w:after="0" w:line="276" w:lineRule="auto"/>
              <w:rPr>
                <w:rFonts w:ascii="Arial" w:hAnsi="Arial" w:cs="Arial"/>
                <w:color w:val="11306E"/>
                <w:sz w:val="24"/>
              </w:rPr>
            </w:pPr>
            <w:r w:rsidRPr="00456B08">
              <w:rPr>
                <w:rFonts w:ascii="Arial" w:hAnsi="Arial" w:cs="Arial"/>
                <w:color w:val="11306E"/>
                <w:sz w:val="24"/>
              </w:rPr>
              <w:t>Projekt spełnia minimalny wskaźnik koncentracji liczby mieszkańców na 1 km planowanej do budowy sieci kanalizacyjnej.</w:t>
            </w:r>
            <w:r w:rsidR="001D03CA" w:rsidRPr="00456B08">
              <w:rPr>
                <w:rFonts w:ascii="Arial" w:hAnsi="Arial" w:cs="Arial"/>
                <w:color w:val="11306E"/>
                <w:sz w:val="24"/>
              </w:rPr>
              <w:t xml:space="preserve"> Zaznacz właściwą odpowiedź:</w:t>
            </w:r>
          </w:p>
          <w:p w14:paraId="08FD6BDF" w14:textId="77777777" w:rsidR="002023D6" w:rsidRPr="00456B08" w:rsidRDefault="002023D6" w:rsidP="003E417F">
            <w:pPr>
              <w:spacing w:after="0" w:line="276" w:lineRule="auto"/>
              <w:rPr>
                <w:rFonts w:ascii="Arial" w:hAnsi="Arial" w:cs="Arial"/>
                <w:color w:val="11306E"/>
                <w:sz w:val="24"/>
              </w:rPr>
            </w:pPr>
            <w:r w:rsidRPr="00456B08">
              <w:rPr>
                <w:rFonts w:ascii="Segoe UI Symbol" w:hAnsi="Segoe UI Symbol" w:cs="Segoe UI Symbol"/>
                <w:color w:val="11306E"/>
                <w:sz w:val="24"/>
              </w:rPr>
              <w:t>☐</w:t>
            </w:r>
            <w:r w:rsidRPr="00456B08">
              <w:rPr>
                <w:rFonts w:ascii="Arial" w:hAnsi="Arial" w:cs="Arial"/>
                <w:color w:val="11306E"/>
                <w:sz w:val="24"/>
              </w:rPr>
              <w:t xml:space="preserve"> TAK</w:t>
            </w:r>
          </w:p>
          <w:p w14:paraId="7D2002BB" w14:textId="77777777" w:rsidR="002023D6" w:rsidRPr="00456B08" w:rsidRDefault="002023D6" w:rsidP="003E417F">
            <w:pPr>
              <w:spacing w:after="0" w:line="276" w:lineRule="auto"/>
              <w:rPr>
                <w:rFonts w:ascii="Arial" w:hAnsi="Arial" w:cs="Arial"/>
                <w:color w:val="11306E"/>
                <w:sz w:val="24"/>
              </w:rPr>
            </w:pPr>
            <w:r w:rsidRPr="00456B08">
              <w:rPr>
                <w:rFonts w:ascii="Segoe UI Symbol" w:hAnsi="Segoe UI Symbol" w:cs="Segoe UI Symbol"/>
                <w:color w:val="11306E"/>
                <w:sz w:val="24"/>
              </w:rPr>
              <w:t>☐</w:t>
            </w:r>
            <w:r w:rsidRPr="00456B08">
              <w:rPr>
                <w:rFonts w:ascii="Arial" w:hAnsi="Arial" w:cs="Arial"/>
                <w:color w:val="11306E"/>
                <w:sz w:val="24"/>
              </w:rPr>
              <w:t xml:space="preserve"> NIE</w:t>
            </w:r>
          </w:p>
          <w:p w14:paraId="5015AD07" w14:textId="77777777" w:rsidR="001827DF" w:rsidRPr="00456B08" w:rsidRDefault="002023D6" w:rsidP="003E417F">
            <w:pPr>
              <w:spacing w:after="0" w:line="276" w:lineRule="auto"/>
              <w:rPr>
                <w:rFonts w:ascii="Arial" w:hAnsi="Arial" w:cs="Arial"/>
                <w:color w:val="11306E"/>
                <w:sz w:val="24"/>
              </w:rPr>
            </w:pPr>
            <w:r w:rsidRPr="00456B08">
              <w:rPr>
                <w:rFonts w:ascii="Segoe UI Symbol" w:hAnsi="Segoe UI Symbol" w:cs="Segoe UI Symbol"/>
                <w:color w:val="11306E"/>
                <w:sz w:val="24"/>
              </w:rPr>
              <w:t>☐</w:t>
            </w:r>
            <w:r w:rsidRPr="00456B08">
              <w:rPr>
                <w:rFonts w:ascii="Arial" w:hAnsi="Arial" w:cs="Arial"/>
                <w:color w:val="11306E"/>
                <w:sz w:val="24"/>
              </w:rPr>
              <w:t xml:space="preserve"> NIE DOTYCZY</w:t>
            </w:r>
          </w:p>
        </w:tc>
      </w:tr>
      <w:tr w:rsidR="002023D6" w:rsidRPr="00AF7B84" w14:paraId="1C8A7095" w14:textId="77777777" w:rsidTr="00C87A9E">
        <w:tc>
          <w:tcPr>
            <w:tcW w:w="9540" w:type="dxa"/>
            <w:gridSpan w:val="4"/>
            <w:shd w:val="clear" w:color="auto" w:fill="auto"/>
            <w:vAlign w:val="center"/>
          </w:tcPr>
          <w:p w14:paraId="76BBC53B" w14:textId="77777777" w:rsidR="00DD4B75" w:rsidRPr="00456B08" w:rsidRDefault="002023D6" w:rsidP="003E417F">
            <w:pPr>
              <w:spacing w:after="0" w:line="276" w:lineRule="auto"/>
              <w:rPr>
                <w:rFonts w:ascii="Arial" w:hAnsi="Arial" w:cs="Arial"/>
                <w:color w:val="11306E"/>
                <w:sz w:val="24"/>
              </w:rPr>
            </w:pPr>
            <w:r w:rsidRPr="00456B08">
              <w:rPr>
                <w:rFonts w:ascii="Arial" w:hAnsi="Arial" w:cs="Arial"/>
                <w:color w:val="11306E"/>
                <w:sz w:val="24"/>
              </w:rPr>
              <w:t>Jeśli zaznaczyłeś TAK</w:t>
            </w:r>
            <w:r w:rsidR="003E2A42" w:rsidRPr="00456B08">
              <w:rPr>
                <w:rFonts w:ascii="Arial" w:hAnsi="Arial" w:cs="Arial"/>
                <w:color w:val="11306E"/>
                <w:sz w:val="24"/>
              </w:rPr>
              <w:t>,</w:t>
            </w:r>
            <w:r w:rsidRPr="00456B08">
              <w:rPr>
                <w:rFonts w:ascii="Arial" w:hAnsi="Arial" w:cs="Arial"/>
                <w:color w:val="11306E"/>
                <w:sz w:val="24"/>
              </w:rPr>
              <w:t xml:space="preserve"> </w:t>
            </w:r>
            <w:r w:rsidR="00BD5E4A" w:rsidRPr="00456B08">
              <w:rPr>
                <w:rFonts w:ascii="Arial" w:hAnsi="Arial" w:cs="Arial"/>
                <w:color w:val="11306E"/>
                <w:sz w:val="24"/>
              </w:rPr>
              <w:t>podaj</w:t>
            </w:r>
            <w:r w:rsidR="001827DF" w:rsidRPr="00456B08">
              <w:rPr>
                <w:rFonts w:ascii="Arial" w:hAnsi="Arial" w:cs="Arial"/>
                <w:color w:val="11306E"/>
                <w:sz w:val="24"/>
              </w:rPr>
              <w:t xml:space="preserve"> wartości przy poniższych wskaźnikach i </w:t>
            </w:r>
            <w:r w:rsidRPr="00456B08">
              <w:rPr>
                <w:rFonts w:ascii="Arial" w:hAnsi="Arial" w:cs="Arial"/>
                <w:color w:val="11306E"/>
                <w:sz w:val="24"/>
              </w:rPr>
              <w:t xml:space="preserve">dołącz do wniosku wyliczenie przygotowane zgodnie </w:t>
            </w:r>
            <w:r w:rsidR="003E2A42" w:rsidRPr="00456B08">
              <w:rPr>
                <w:rFonts w:ascii="Arial" w:hAnsi="Arial" w:cs="Arial"/>
                <w:color w:val="11306E"/>
                <w:sz w:val="24"/>
              </w:rPr>
              <w:t xml:space="preserve">z </w:t>
            </w:r>
            <w:r w:rsidRPr="00456B08">
              <w:rPr>
                <w:rFonts w:ascii="Arial" w:hAnsi="Arial" w:cs="Arial"/>
                <w:color w:val="11306E"/>
                <w:sz w:val="24"/>
              </w:rPr>
              <w:t>Metodyką wyliczania dotycząc</w:t>
            </w:r>
            <w:r w:rsidR="00223353" w:rsidRPr="00456B08">
              <w:rPr>
                <w:rFonts w:ascii="Arial" w:hAnsi="Arial" w:cs="Arial"/>
                <w:color w:val="11306E"/>
                <w:sz w:val="24"/>
              </w:rPr>
              <w:t>ą</w:t>
            </w:r>
            <w:r w:rsidRPr="00456B08">
              <w:rPr>
                <w:rFonts w:ascii="Arial" w:hAnsi="Arial" w:cs="Arial"/>
                <w:color w:val="11306E"/>
                <w:sz w:val="24"/>
              </w:rPr>
              <w:t xml:space="preserve"> wskaźnika koncentracji sieci określoną w załączniku </w:t>
            </w:r>
            <w:r w:rsidR="00B265FB" w:rsidRPr="00456B08">
              <w:rPr>
                <w:rFonts w:ascii="Arial" w:hAnsi="Arial" w:cs="Arial"/>
                <w:color w:val="11306E"/>
                <w:sz w:val="24"/>
              </w:rPr>
              <w:t>nr 6 do regulaminu</w:t>
            </w:r>
            <w:r w:rsidR="00E2765C" w:rsidRPr="00456B08">
              <w:rPr>
                <w:rFonts w:ascii="Arial" w:hAnsi="Arial" w:cs="Arial"/>
                <w:color w:val="11306E"/>
                <w:sz w:val="24"/>
              </w:rPr>
              <w:t>.</w:t>
            </w:r>
          </w:p>
        </w:tc>
      </w:tr>
      <w:tr w:rsidR="00E2765C" w:rsidRPr="00AF7B84" w14:paraId="34D93E2B" w14:textId="77777777" w:rsidTr="00962414">
        <w:tc>
          <w:tcPr>
            <w:tcW w:w="3130" w:type="dxa"/>
            <w:gridSpan w:val="2"/>
            <w:shd w:val="clear" w:color="auto" w:fill="DEEAF6"/>
            <w:vAlign w:val="center"/>
          </w:tcPr>
          <w:p w14:paraId="060DB942" w14:textId="77777777" w:rsidR="00E2765C" w:rsidRPr="00456B08" w:rsidRDefault="00E2765C" w:rsidP="003E417F">
            <w:pPr>
              <w:spacing w:after="0" w:line="276" w:lineRule="auto"/>
              <w:jc w:val="left"/>
              <w:rPr>
                <w:rFonts w:ascii="Arial" w:hAnsi="Arial" w:cs="Arial"/>
                <w:color w:val="11306E"/>
                <w:sz w:val="24"/>
              </w:rPr>
            </w:pPr>
            <w:r w:rsidRPr="00456B08">
              <w:rPr>
                <w:rFonts w:ascii="Arial" w:hAnsi="Arial" w:cs="Arial"/>
                <w:color w:val="11306E"/>
                <w:sz w:val="24"/>
              </w:rPr>
              <w:t>Wskaźnik koncentracji W120</w:t>
            </w:r>
          </w:p>
        </w:tc>
        <w:tc>
          <w:tcPr>
            <w:tcW w:w="6410" w:type="dxa"/>
            <w:gridSpan w:val="2"/>
            <w:shd w:val="clear" w:color="auto" w:fill="auto"/>
          </w:tcPr>
          <w:p w14:paraId="5788C422" w14:textId="77777777" w:rsidR="00E2765C" w:rsidRPr="00AF7B84" w:rsidRDefault="00E2765C" w:rsidP="003E417F">
            <w:pPr>
              <w:spacing w:line="276" w:lineRule="auto"/>
              <w:rPr>
                <w:rFonts w:ascii="Arial" w:hAnsi="Arial" w:cs="Arial"/>
                <w:sz w:val="24"/>
                <w:szCs w:val="24"/>
              </w:rPr>
            </w:pPr>
          </w:p>
        </w:tc>
      </w:tr>
      <w:tr w:rsidR="00E2765C" w:rsidRPr="00AF7B84" w14:paraId="6A088371" w14:textId="77777777" w:rsidTr="00962414">
        <w:tc>
          <w:tcPr>
            <w:tcW w:w="3130" w:type="dxa"/>
            <w:gridSpan w:val="2"/>
            <w:shd w:val="clear" w:color="auto" w:fill="DEEAF6"/>
            <w:vAlign w:val="center"/>
          </w:tcPr>
          <w:p w14:paraId="0D32CE17" w14:textId="77777777" w:rsidR="00E2765C" w:rsidRPr="00456B08" w:rsidRDefault="00E2765C" w:rsidP="003E417F">
            <w:pPr>
              <w:spacing w:after="0" w:line="276" w:lineRule="auto"/>
              <w:jc w:val="left"/>
              <w:rPr>
                <w:rFonts w:ascii="Arial" w:hAnsi="Arial" w:cs="Arial"/>
                <w:color w:val="11306E"/>
                <w:sz w:val="24"/>
              </w:rPr>
            </w:pPr>
            <w:r w:rsidRPr="00456B08">
              <w:rPr>
                <w:rFonts w:ascii="Arial" w:hAnsi="Arial" w:cs="Arial"/>
                <w:color w:val="11306E"/>
                <w:sz w:val="24"/>
              </w:rPr>
              <w:t>Wskaźnik koncentracji W90</w:t>
            </w:r>
          </w:p>
        </w:tc>
        <w:tc>
          <w:tcPr>
            <w:tcW w:w="6410" w:type="dxa"/>
            <w:gridSpan w:val="2"/>
            <w:shd w:val="clear" w:color="auto" w:fill="auto"/>
          </w:tcPr>
          <w:p w14:paraId="7119135B" w14:textId="77777777" w:rsidR="00E2765C" w:rsidRPr="00AF7B84" w:rsidRDefault="00E2765C" w:rsidP="003E417F">
            <w:pPr>
              <w:spacing w:line="276" w:lineRule="auto"/>
              <w:rPr>
                <w:rFonts w:ascii="Arial" w:hAnsi="Arial" w:cs="Arial"/>
                <w:sz w:val="24"/>
                <w:szCs w:val="24"/>
              </w:rPr>
            </w:pPr>
          </w:p>
        </w:tc>
      </w:tr>
      <w:tr w:rsidR="00E2765C" w:rsidRPr="00AF7B84" w14:paraId="0174C476" w14:textId="77777777" w:rsidTr="00962414">
        <w:tc>
          <w:tcPr>
            <w:tcW w:w="3130" w:type="dxa"/>
            <w:gridSpan w:val="2"/>
            <w:shd w:val="clear" w:color="auto" w:fill="DEEAF6"/>
            <w:vAlign w:val="center"/>
          </w:tcPr>
          <w:p w14:paraId="63A769C7" w14:textId="77777777" w:rsidR="00E2765C" w:rsidRPr="00456B08" w:rsidRDefault="00E2765C" w:rsidP="003E417F">
            <w:pPr>
              <w:spacing w:after="0" w:line="276" w:lineRule="auto"/>
              <w:jc w:val="left"/>
              <w:rPr>
                <w:rFonts w:ascii="Arial" w:hAnsi="Arial" w:cs="Arial"/>
                <w:color w:val="11306E"/>
                <w:sz w:val="24"/>
              </w:rPr>
            </w:pPr>
            <w:r w:rsidRPr="00456B08">
              <w:rPr>
                <w:rFonts w:ascii="Arial" w:hAnsi="Arial" w:cs="Arial"/>
                <w:color w:val="11306E"/>
                <w:sz w:val="24"/>
              </w:rPr>
              <w:t>Wskaźnik koncentracji  W</w:t>
            </w:r>
          </w:p>
        </w:tc>
        <w:tc>
          <w:tcPr>
            <w:tcW w:w="6410" w:type="dxa"/>
            <w:gridSpan w:val="2"/>
            <w:shd w:val="clear" w:color="auto" w:fill="auto"/>
          </w:tcPr>
          <w:p w14:paraId="2891EE6E" w14:textId="77777777" w:rsidR="00E2765C" w:rsidRPr="00AF7B84" w:rsidRDefault="00E2765C" w:rsidP="003E417F">
            <w:pPr>
              <w:spacing w:line="276" w:lineRule="auto"/>
              <w:rPr>
                <w:rFonts w:ascii="Arial" w:hAnsi="Arial" w:cs="Arial"/>
                <w:sz w:val="24"/>
                <w:szCs w:val="24"/>
              </w:rPr>
            </w:pPr>
          </w:p>
        </w:tc>
      </w:tr>
      <w:tr w:rsidR="00E2765C" w:rsidRPr="00AF7B84" w14:paraId="0CFD608D" w14:textId="77777777" w:rsidTr="00423BEA">
        <w:trPr>
          <w:trHeight w:val="473"/>
        </w:trPr>
        <w:tc>
          <w:tcPr>
            <w:tcW w:w="9540" w:type="dxa"/>
            <w:gridSpan w:val="4"/>
            <w:shd w:val="clear" w:color="auto" w:fill="FFFFFF"/>
            <w:vAlign w:val="center"/>
          </w:tcPr>
          <w:p w14:paraId="77A195D1" w14:textId="77777777" w:rsidR="00E2765C" w:rsidRPr="00AF7B84" w:rsidRDefault="00E2765C" w:rsidP="003E417F">
            <w:pPr>
              <w:spacing w:after="0" w:line="276" w:lineRule="auto"/>
              <w:rPr>
                <w:rFonts w:ascii="Arial" w:hAnsi="Arial" w:cs="Arial"/>
                <w:sz w:val="24"/>
                <w:szCs w:val="24"/>
              </w:rPr>
            </w:pPr>
            <w:r w:rsidRPr="00456B08">
              <w:rPr>
                <w:rFonts w:ascii="Arial" w:hAnsi="Arial" w:cs="Arial"/>
                <w:color w:val="11306E"/>
                <w:sz w:val="24"/>
              </w:rPr>
              <w:t>Przedstaw dane stanowiące podstawę do wyliczenia ww. wskaźników.</w:t>
            </w:r>
          </w:p>
        </w:tc>
      </w:tr>
      <w:tr w:rsidR="00223353" w:rsidRPr="00AF7B84" w14:paraId="1BF9AE04" w14:textId="77777777" w:rsidTr="00962414">
        <w:tc>
          <w:tcPr>
            <w:tcW w:w="7352" w:type="dxa"/>
            <w:gridSpan w:val="3"/>
            <w:shd w:val="clear" w:color="auto" w:fill="DEEAF6"/>
            <w:vAlign w:val="center"/>
          </w:tcPr>
          <w:p w14:paraId="6F6DB658" w14:textId="77777777" w:rsidR="00223353" w:rsidRPr="00456B08" w:rsidRDefault="00223353" w:rsidP="003E417F">
            <w:pPr>
              <w:spacing w:after="0" w:line="276" w:lineRule="auto"/>
              <w:jc w:val="left"/>
              <w:rPr>
                <w:rFonts w:ascii="Arial" w:hAnsi="Arial" w:cs="Arial"/>
                <w:color w:val="11306E"/>
                <w:sz w:val="24"/>
              </w:rPr>
            </w:pPr>
            <w:r w:rsidRPr="00456B08">
              <w:rPr>
                <w:rFonts w:ascii="Arial" w:hAnsi="Arial" w:cs="Arial"/>
                <w:color w:val="11306E"/>
                <w:sz w:val="24"/>
              </w:rPr>
              <w:t>Liczba mieszkańców korzystających z sieci (</w:t>
            </w:r>
            <w:r w:rsidR="001B7A6E" w:rsidRPr="00456B08">
              <w:rPr>
                <w:rFonts w:ascii="Arial" w:hAnsi="Arial" w:cs="Arial"/>
                <w:color w:val="11306E"/>
                <w:sz w:val="24"/>
              </w:rPr>
              <w:t>RLM</w:t>
            </w:r>
            <w:r w:rsidRPr="00456B08">
              <w:rPr>
                <w:rFonts w:ascii="Arial" w:hAnsi="Arial" w:cs="Arial"/>
                <w:color w:val="11306E"/>
                <w:sz w:val="24"/>
              </w:rPr>
              <w:t>), w tym:</w:t>
            </w:r>
          </w:p>
        </w:tc>
        <w:tc>
          <w:tcPr>
            <w:tcW w:w="2188" w:type="dxa"/>
            <w:shd w:val="clear" w:color="auto" w:fill="auto"/>
          </w:tcPr>
          <w:p w14:paraId="5EF945DA" w14:textId="77777777" w:rsidR="00223353" w:rsidRPr="00AF7B84" w:rsidRDefault="00223353" w:rsidP="003E417F">
            <w:pPr>
              <w:spacing w:line="276" w:lineRule="auto"/>
              <w:rPr>
                <w:rFonts w:ascii="Arial" w:hAnsi="Arial" w:cs="Arial"/>
                <w:sz w:val="24"/>
                <w:szCs w:val="24"/>
              </w:rPr>
            </w:pPr>
          </w:p>
        </w:tc>
      </w:tr>
      <w:tr w:rsidR="00223353" w:rsidRPr="00AF7B84" w14:paraId="141372AA" w14:textId="77777777" w:rsidTr="00962414">
        <w:tc>
          <w:tcPr>
            <w:tcW w:w="7352" w:type="dxa"/>
            <w:gridSpan w:val="3"/>
            <w:shd w:val="clear" w:color="auto" w:fill="DEEAF6"/>
            <w:vAlign w:val="center"/>
          </w:tcPr>
          <w:p w14:paraId="54957F8E" w14:textId="77777777" w:rsidR="00223353" w:rsidRPr="00456B08" w:rsidRDefault="00223353" w:rsidP="003E417F">
            <w:pPr>
              <w:numPr>
                <w:ilvl w:val="0"/>
                <w:numId w:val="32"/>
              </w:numPr>
              <w:spacing w:after="0" w:line="276" w:lineRule="auto"/>
              <w:jc w:val="left"/>
              <w:rPr>
                <w:rFonts w:ascii="Arial" w:hAnsi="Arial" w:cs="Arial"/>
                <w:color w:val="11306E"/>
                <w:sz w:val="24"/>
              </w:rPr>
            </w:pPr>
            <w:r w:rsidRPr="00456B08">
              <w:rPr>
                <w:rFonts w:ascii="Arial" w:hAnsi="Arial" w:cs="Arial"/>
                <w:color w:val="11306E"/>
                <w:sz w:val="24"/>
              </w:rPr>
              <w:t>stali mieszkańcy:</w:t>
            </w:r>
          </w:p>
        </w:tc>
        <w:tc>
          <w:tcPr>
            <w:tcW w:w="2188" w:type="dxa"/>
            <w:shd w:val="clear" w:color="auto" w:fill="auto"/>
          </w:tcPr>
          <w:p w14:paraId="064B5BF5" w14:textId="77777777" w:rsidR="00223353" w:rsidRPr="00AF7B84" w:rsidRDefault="00223353" w:rsidP="003E417F">
            <w:pPr>
              <w:spacing w:line="276" w:lineRule="auto"/>
              <w:rPr>
                <w:rFonts w:ascii="Arial" w:hAnsi="Arial" w:cs="Arial"/>
                <w:sz w:val="24"/>
                <w:szCs w:val="24"/>
              </w:rPr>
            </w:pPr>
          </w:p>
        </w:tc>
      </w:tr>
      <w:tr w:rsidR="00223353" w:rsidRPr="00AF7B84" w14:paraId="29B7308D" w14:textId="77777777" w:rsidTr="00962414">
        <w:tc>
          <w:tcPr>
            <w:tcW w:w="7352" w:type="dxa"/>
            <w:gridSpan w:val="3"/>
            <w:shd w:val="clear" w:color="auto" w:fill="DEEAF6"/>
            <w:vAlign w:val="center"/>
          </w:tcPr>
          <w:p w14:paraId="4922A120" w14:textId="77777777" w:rsidR="00223353" w:rsidRPr="00456B08" w:rsidRDefault="00223353" w:rsidP="003E417F">
            <w:pPr>
              <w:numPr>
                <w:ilvl w:val="0"/>
                <w:numId w:val="32"/>
              </w:numPr>
              <w:spacing w:after="0" w:line="276" w:lineRule="auto"/>
              <w:jc w:val="left"/>
              <w:rPr>
                <w:rFonts w:ascii="Arial" w:hAnsi="Arial" w:cs="Arial"/>
                <w:color w:val="11306E"/>
                <w:sz w:val="24"/>
              </w:rPr>
            </w:pPr>
            <w:r w:rsidRPr="00456B08">
              <w:rPr>
                <w:rFonts w:ascii="Arial" w:hAnsi="Arial" w:cs="Arial"/>
                <w:color w:val="11306E"/>
                <w:sz w:val="24"/>
              </w:rPr>
              <w:t>osoby czasowo przebywające na terenie aglomeracji:</w:t>
            </w:r>
          </w:p>
        </w:tc>
        <w:tc>
          <w:tcPr>
            <w:tcW w:w="2188" w:type="dxa"/>
            <w:shd w:val="clear" w:color="auto" w:fill="auto"/>
          </w:tcPr>
          <w:p w14:paraId="508C1966" w14:textId="77777777" w:rsidR="00223353" w:rsidRPr="00AF7B84" w:rsidRDefault="00223353" w:rsidP="003E417F">
            <w:pPr>
              <w:spacing w:line="276" w:lineRule="auto"/>
              <w:rPr>
                <w:rFonts w:ascii="Arial" w:hAnsi="Arial" w:cs="Arial"/>
                <w:sz w:val="24"/>
                <w:szCs w:val="24"/>
              </w:rPr>
            </w:pPr>
          </w:p>
        </w:tc>
      </w:tr>
      <w:tr w:rsidR="00223353" w:rsidRPr="00AF7B84" w14:paraId="54F48747" w14:textId="77777777" w:rsidTr="00962414">
        <w:tc>
          <w:tcPr>
            <w:tcW w:w="7352" w:type="dxa"/>
            <w:gridSpan w:val="3"/>
            <w:shd w:val="clear" w:color="auto" w:fill="DEEAF6"/>
            <w:vAlign w:val="center"/>
          </w:tcPr>
          <w:p w14:paraId="73CE6A89" w14:textId="77777777" w:rsidR="00223353" w:rsidRPr="00456B08" w:rsidRDefault="00223353" w:rsidP="003E417F">
            <w:pPr>
              <w:spacing w:after="0" w:line="276" w:lineRule="auto"/>
              <w:jc w:val="left"/>
              <w:rPr>
                <w:rFonts w:ascii="Arial" w:hAnsi="Arial" w:cs="Arial"/>
                <w:color w:val="11306E"/>
                <w:sz w:val="24"/>
              </w:rPr>
            </w:pPr>
            <w:r w:rsidRPr="00456B08">
              <w:rPr>
                <w:rFonts w:ascii="Arial" w:hAnsi="Arial" w:cs="Arial"/>
                <w:color w:val="11306E"/>
                <w:sz w:val="24"/>
              </w:rPr>
              <w:t>Ilość ścieków przemysłowych w przeliczeniu na RLM:</w:t>
            </w:r>
          </w:p>
        </w:tc>
        <w:tc>
          <w:tcPr>
            <w:tcW w:w="2188" w:type="dxa"/>
            <w:shd w:val="clear" w:color="auto" w:fill="auto"/>
          </w:tcPr>
          <w:p w14:paraId="50D9F764" w14:textId="77777777" w:rsidR="00223353" w:rsidRPr="00AF7B84" w:rsidRDefault="00223353" w:rsidP="003E417F">
            <w:pPr>
              <w:spacing w:line="276" w:lineRule="auto"/>
              <w:rPr>
                <w:rFonts w:ascii="Arial" w:hAnsi="Arial" w:cs="Arial"/>
                <w:sz w:val="24"/>
                <w:szCs w:val="24"/>
              </w:rPr>
            </w:pPr>
          </w:p>
        </w:tc>
      </w:tr>
      <w:tr w:rsidR="00223353" w:rsidRPr="00AF7B84" w14:paraId="07754EAE" w14:textId="77777777" w:rsidTr="00962414">
        <w:tc>
          <w:tcPr>
            <w:tcW w:w="7352" w:type="dxa"/>
            <w:gridSpan w:val="3"/>
            <w:shd w:val="clear" w:color="auto" w:fill="DEEAF6"/>
            <w:vAlign w:val="center"/>
          </w:tcPr>
          <w:p w14:paraId="43F6815D" w14:textId="77777777" w:rsidR="00223353" w:rsidRPr="00456B08" w:rsidRDefault="00223353" w:rsidP="003E417F">
            <w:pPr>
              <w:spacing w:after="0" w:line="276" w:lineRule="auto"/>
              <w:jc w:val="left"/>
              <w:rPr>
                <w:rFonts w:ascii="Arial" w:hAnsi="Arial" w:cs="Arial"/>
                <w:color w:val="11306E"/>
                <w:sz w:val="24"/>
              </w:rPr>
            </w:pPr>
            <w:r w:rsidRPr="00456B08">
              <w:rPr>
                <w:rFonts w:ascii="Arial" w:hAnsi="Arial" w:cs="Arial"/>
                <w:color w:val="11306E"/>
                <w:sz w:val="24"/>
              </w:rPr>
              <w:t>Długość istniejącej sieci kanalizacyjnej (km):</w:t>
            </w:r>
          </w:p>
        </w:tc>
        <w:tc>
          <w:tcPr>
            <w:tcW w:w="2188" w:type="dxa"/>
            <w:shd w:val="clear" w:color="auto" w:fill="auto"/>
          </w:tcPr>
          <w:p w14:paraId="62CDAD11" w14:textId="77777777" w:rsidR="00223353" w:rsidRPr="00AF7B84" w:rsidRDefault="00223353" w:rsidP="003E417F">
            <w:pPr>
              <w:spacing w:line="276" w:lineRule="auto"/>
              <w:rPr>
                <w:rFonts w:ascii="Arial" w:hAnsi="Arial" w:cs="Arial"/>
                <w:sz w:val="24"/>
                <w:szCs w:val="24"/>
              </w:rPr>
            </w:pPr>
          </w:p>
        </w:tc>
      </w:tr>
      <w:tr w:rsidR="00223353" w:rsidRPr="00AF7B84" w14:paraId="664C110E" w14:textId="77777777" w:rsidTr="00962414">
        <w:tc>
          <w:tcPr>
            <w:tcW w:w="7352" w:type="dxa"/>
            <w:gridSpan w:val="3"/>
            <w:shd w:val="clear" w:color="auto" w:fill="DEEAF6"/>
            <w:vAlign w:val="center"/>
          </w:tcPr>
          <w:p w14:paraId="3A581319" w14:textId="77777777" w:rsidR="00223353" w:rsidRPr="00456B08" w:rsidRDefault="00223353" w:rsidP="003E417F">
            <w:pPr>
              <w:spacing w:after="0" w:line="276" w:lineRule="auto"/>
              <w:jc w:val="left"/>
              <w:rPr>
                <w:rFonts w:ascii="Arial" w:hAnsi="Arial" w:cs="Arial"/>
                <w:color w:val="11306E"/>
                <w:sz w:val="24"/>
              </w:rPr>
            </w:pPr>
            <w:r w:rsidRPr="00456B08">
              <w:rPr>
                <w:rFonts w:ascii="Arial" w:hAnsi="Arial" w:cs="Arial"/>
                <w:color w:val="11306E"/>
                <w:sz w:val="24"/>
              </w:rPr>
              <w:t>Planowana liczba mieszkańców</w:t>
            </w:r>
            <w:r w:rsidR="007E7449" w:rsidRPr="00456B08">
              <w:rPr>
                <w:rFonts w:ascii="Arial" w:hAnsi="Arial" w:cs="Arial"/>
                <w:color w:val="11306E"/>
                <w:sz w:val="24"/>
              </w:rPr>
              <w:t xml:space="preserve"> (RLM)</w:t>
            </w:r>
            <w:r w:rsidRPr="00456B08">
              <w:rPr>
                <w:rFonts w:ascii="Arial" w:hAnsi="Arial" w:cs="Arial"/>
                <w:color w:val="11306E"/>
                <w:sz w:val="24"/>
              </w:rPr>
              <w:t>, którzy będą korzystali z systemu, w tym:</w:t>
            </w:r>
          </w:p>
        </w:tc>
        <w:tc>
          <w:tcPr>
            <w:tcW w:w="2188" w:type="dxa"/>
            <w:shd w:val="clear" w:color="auto" w:fill="auto"/>
          </w:tcPr>
          <w:p w14:paraId="5FE16E29" w14:textId="77777777" w:rsidR="00223353" w:rsidRPr="00AF7B84" w:rsidRDefault="00223353" w:rsidP="003E417F">
            <w:pPr>
              <w:spacing w:line="276" w:lineRule="auto"/>
              <w:rPr>
                <w:rFonts w:ascii="Arial" w:hAnsi="Arial" w:cs="Arial"/>
                <w:sz w:val="24"/>
                <w:szCs w:val="24"/>
              </w:rPr>
            </w:pPr>
          </w:p>
        </w:tc>
      </w:tr>
      <w:tr w:rsidR="00223353" w:rsidRPr="00AF7B84" w14:paraId="127E4FEC" w14:textId="77777777" w:rsidTr="00962414">
        <w:tc>
          <w:tcPr>
            <w:tcW w:w="7352" w:type="dxa"/>
            <w:gridSpan w:val="3"/>
            <w:shd w:val="clear" w:color="auto" w:fill="DEEAF6"/>
            <w:vAlign w:val="center"/>
          </w:tcPr>
          <w:p w14:paraId="0F373116" w14:textId="77777777" w:rsidR="00223353" w:rsidRPr="00456B08" w:rsidRDefault="00223353" w:rsidP="003E417F">
            <w:pPr>
              <w:numPr>
                <w:ilvl w:val="0"/>
                <w:numId w:val="31"/>
              </w:numPr>
              <w:spacing w:after="0" w:line="276" w:lineRule="auto"/>
              <w:jc w:val="left"/>
              <w:rPr>
                <w:rFonts w:ascii="Arial" w:hAnsi="Arial" w:cs="Arial"/>
                <w:color w:val="11306E"/>
                <w:sz w:val="24"/>
              </w:rPr>
            </w:pPr>
            <w:r w:rsidRPr="00456B08">
              <w:rPr>
                <w:rFonts w:ascii="Arial" w:hAnsi="Arial" w:cs="Arial"/>
                <w:color w:val="11306E"/>
                <w:sz w:val="24"/>
              </w:rPr>
              <w:t>stali mieszkańcy:</w:t>
            </w:r>
          </w:p>
        </w:tc>
        <w:tc>
          <w:tcPr>
            <w:tcW w:w="2188" w:type="dxa"/>
            <w:shd w:val="clear" w:color="auto" w:fill="auto"/>
          </w:tcPr>
          <w:p w14:paraId="5362DB27" w14:textId="77777777" w:rsidR="00223353" w:rsidRPr="00AF7B84" w:rsidRDefault="00223353" w:rsidP="003E417F">
            <w:pPr>
              <w:spacing w:line="276" w:lineRule="auto"/>
              <w:rPr>
                <w:rFonts w:ascii="Arial" w:hAnsi="Arial" w:cs="Arial"/>
                <w:sz w:val="24"/>
                <w:szCs w:val="24"/>
              </w:rPr>
            </w:pPr>
          </w:p>
        </w:tc>
      </w:tr>
      <w:tr w:rsidR="00223353" w:rsidRPr="00AF7B84" w14:paraId="126668FE" w14:textId="77777777" w:rsidTr="00962414">
        <w:tc>
          <w:tcPr>
            <w:tcW w:w="7352" w:type="dxa"/>
            <w:gridSpan w:val="3"/>
            <w:shd w:val="clear" w:color="auto" w:fill="DEEAF6"/>
            <w:vAlign w:val="center"/>
          </w:tcPr>
          <w:p w14:paraId="12CCC1AA" w14:textId="77777777" w:rsidR="00223353" w:rsidRPr="00456B08" w:rsidRDefault="00223353" w:rsidP="003E417F">
            <w:pPr>
              <w:numPr>
                <w:ilvl w:val="0"/>
                <w:numId w:val="31"/>
              </w:numPr>
              <w:spacing w:after="0" w:line="276" w:lineRule="auto"/>
              <w:jc w:val="left"/>
              <w:rPr>
                <w:rFonts w:ascii="Arial" w:hAnsi="Arial" w:cs="Arial"/>
                <w:color w:val="11306E"/>
                <w:sz w:val="24"/>
              </w:rPr>
            </w:pPr>
            <w:r w:rsidRPr="00456B08">
              <w:rPr>
                <w:rFonts w:ascii="Arial" w:hAnsi="Arial" w:cs="Arial"/>
                <w:color w:val="11306E"/>
                <w:sz w:val="24"/>
              </w:rPr>
              <w:t>osoby czasowo przebywające na terenie aglomeracji:</w:t>
            </w:r>
          </w:p>
        </w:tc>
        <w:tc>
          <w:tcPr>
            <w:tcW w:w="2188" w:type="dxa"/>
            <w:shd w:val="clear" w:color="auto" w:fill="auto"/>
          </w:tcPr>
          <w:p w14:paraId="542E61AF" w14:textId="77777777" w:rsidR="00223353" w:rsidRPr="00AF7B84" w:rsidRDefault="00223353" w:rsidP="003E417F">
            <w:pPr>
              <w:spacing w:line="276" w:lineRule="auto"/>
              <w:rPr>
                <w:rFonts w:ascii="Arial" w:hAnsi="Arial" w:cs="Arial"/>
                <w:sz w:val="24"/>
                <w:szCs w:val="24"/>
              </w:rPr>
            </w:pPr>
          </w:p>
        </w:tc>
      </w:tr>
      <w:tr w:rsidR="00223353" w:rsidRPr="00AF7B84" w14:paraId="1A246041" w14:textId="77777777" w:rsidTr="00962414">
        <w:tc>
          <w:tcPr>
            <w:tcW w:w="7352" w:type="dxa"/>
            <w:gridSpan w:val="3"/>
            <w:shd w:val="clear" w:color="auto" w:fill="DEEAF6"/>
            <w:vAlign w:val="center"/>
          </w:tcPr>
          <w:p w14:paraId="7DD699C2" w14:textId="77777777" w:rsidR="00223353" w:rsidRPr="00456B08" w:rsidRDefault="00223353" w:rsidP="003E417F">
            <w:pPr>
              <w:spacing w:after="0" w:line="276" w:lineRule="auto"/>
              <w:jc w:val="left"/>
              <w:rPr>
                <w:rFonts w:ascii="Arial" w:hAnsi="Arial" w:cs="Arial"/>
                <w:color w:val="11306E"/>
                <w:sz w:val="24"/>
              </w:rPr>
            </w:pPr>
            <w:r w:rsidRPr="00456B08">
              <w:rPr>
                <w:rFonts w:ascii="Arial" w:hAnsi="Arial" w:cs="Arial"/>
                <w:color w:val="11306E"/>
                <w:sz w:val="24"/>
              </w:rPr>
              <w:t>Ilość ścieków w przeliczeniu na RLM odprowadzanych z budynków użyteczności publicznej:</w:t>
            </w:r>
          </w:p>
        </w:tc>
        <w:tc>
          <w:tcPr>
            <w:tcW w:w="2188" w:type="dxa"/>
            <w:shd w:val="clear" w:color="auto" w:fill="auto"/>
          </w:tcPr>
          <w:p w14:paraId="2CD59E3D" w14:textId="77777777" w:rsidR="00223353" w:rsidRPr="00AF7B84" w:rsidRDefault="00223353" w:rsidP="003E417F">
            <w:pPr>
              <w:spacing w:line="276" w:lineRule="auto"/>
              <w:rPr>
                <w:rFonts w:ascii="Arial" w:hAnsi="Arial" w:cs="Arial"/>
                <w:sz w:val="24"/>
                <w:szCs w:val="24"/>
              </w:rPr>
            </w:pPr>
          </w:p>
        </w:tc>
      </w:tr>
      <w:tr w:rsidR="00223353" w:rsidRPr="00AF7B84" w14:paraId="0E1B8577" w14:textId="77777777" w:rsidTr="00962414">
        <w:tc>
          <w:tcPr>
            <w:tcW w:w="7352" w:type="dxa"/>
            <w:gridSpan w:val="3"/>
            <w:shd w:val="clear" w:color="auto" w:fill="DEEAF6"/>
            <w:vAlign w:val="center"/>
          </w:tcPr>
          <w:p w14:paraId="008D6C24" w14:textId="77777777" w:rsidR="00223353" w:rsidRPr="00456B08" w:rsidRDefault="00223353" w:rsidP="003E417F">
            <w:pPr>
              <w:spacing w:after="0" w:line="276" w:lineRule="auto"/>
              <w:jc w:val="left"/>
              <w:rPr>
                <w:rFonts w:ascii="Arial" w:hAnsi="Arial" w:cs="Arial"/>
                <w:color w:val="11306E"/>
                <w:sz w:val="24"/>
              </w:rPr>
            </w:pPr>
            <w:r w:rsidRPr="00456B08">
              <w:rPr>
                <w:rFonts w:ascii="Arial" w:hAnsi="Arial" w:cs="Arial"/>
                <w:color w:val="11306E"/>
                <w:sz w:val="24"/>
              </w:rPr>
              <w:t>Długość planowanej do budowy sieci kanalizacyjnej (km):</w:t>
            </w:r>
          </w:p>
        </w:tc>
        <w:tc>
          <w:tcPr>
            <w:tcW w:w="2188" w:type="dxa"/>
            <w:shd w:val="clear" w:color="auto" w:fill="auto"/>
          </w:tcPr>
          <w:p w14:paraId="4C7A6257" w14:textId="77777777" w:rsidR="00223353" w:rsidRPr="00AF7B84" w:rsidRDefault="00223353" w:rsidP="003E417F">
            <w:pPr>
              <w:spacing w:line="276" w:lineRule="auto"/>
              <w:rPr>
                <w:rFonts w:ascii="Arial" w:hAnsi="Arial" w:cs="Arial"/>
                <w:sz w:val="24"/>
                <w:szCs w:val="24"/>
              </w:rPr>
            </w:pPr>
          </w:p>
        </w:tc>
      </w:tr>
      <w:tr w:rsidR="002023D6" w:rsidRPr="00AF7B84" w14:paraId="1CA88DCC" w14:textId="77777777" w:rsidTr="00962414">
        <w:tc>
          <w:tcPr>
            <w:tcW w:w="2093" w:type="dxa"/>
            <w:shd w:val="clear" w:color="auto" w:fill="9CC2E5"/>
            <w:vAlign w:val="center"/>
          </w:tcPr>
          <w:p w14:paraId="50DBEDB6" w14:textId="77777777" w:rsidR="0087191D" w:rsidRPr="00AF7B84" w:rsidRDefault="00715529" w:rsidP="003E417F">
            <w:pPr>
              <w:spacing w:after="0" w:line="276" w:lineRule="auto"/>
              <w:jc w:val="left"/>
              <w:rPr>
                <w:rFonts w:ascii="Arial" w:hAnsi="Arial" w:cs="Arial"/>
                <w:b/>
                <w:sz w:val="24"/>
                <w:szCs w:val="24"/>
              </w:rPr>
            </w:pPr>
            <w:r w:rsidRPr="00AF7B84">
              <w:rPr>
                <w:rFonts w:ascii="Arial" w:hAnsi="Arial" w:cs="Arial"/>
                <w:b/>
                <w:sz w:val="24"/>
                <w:szCs w:val="24"/>
              </w:rPr>
              <w:t>4.</w:t>
            </w:r>
            <w:r w:rsidR="009D3B41" w:rsidRPr="00AF7B84">
              <w:rPr>
                <w:rFonts w:ascii="Arial" w:hAnsi="Arial" w:cs="Arial"/>
                <w:b/>
                <w:sz w:val="24"/>
                <w:szCs w:val="24"/>
              </w:rPr>
              <w:t xml:space="preserve"> </w:t>
            </w:r>
            <w:r w:rsidR="0087191D" w:rsidRPr="00AF7B84">
              <w:rPr>
                <w:rFonts w:ascii="Arial" w:hAnsi="Arial" w:cs="Arial"/>
                <w:b/>
                <w:sz w:val="24"/>
                <w:szCs w:val="24"/>
              </w:rPr>
              <w:t>KRYTERIUM:</w:t>
            </w:r>
          </w:p>
        </w:tc>
        <w:tc>
          <w:tcPr>
            <w:tcW w:w="7447" w:type="dxa"/>
            <w:gridSpan w:val="3"/>
            <w:shd w:val="clear" w:color="auto" w:fill="9CC2E5"/>
            <w:vAlign w:val="center"/>
          </w:tcPr>
          <w:p w14:paraId="203B43E6" w14:textId="77777777" w:rsidR="0087191D" w:rsidRPr="00AF7B84" w:rsidRDefault="0087191D" w:rsidP="003E417F">
            <w:pPr>
              <w:spacing w:after="0" w:line="276" w:lineRule="auto"/>
              <w:jc w:val="left"/>
              <w:rPr>
                <w:rFonts w:ascii="Arial" w:hAnsi="Arial" w:cs="Arial"/>
                <w:sz w:val="24"/>
                <w:szCs w:val="24"/>
              </w:rPr>
            </w:pPr>
            <w:r w:rsidRPr="00AF7B84">
              <w:rPr>
                <w:rFonts w:ascii="Arial" w:hAnsi="Arial" w:cs="Arial"/>
                <w:sz w:val="24"/>
                <w:szCs w:val="24"/>
              </w:rPr>
              <w:t>Uzasadnienie dla wydatków ponoszonych na zaopatrzenie mieszkańców w wodę pitną</w:t>
            </w:r>
          </w:p>
        </w:tc>
      </w:tr>
      <w:tr w:rsidR="001163D5" w:rsidRPr="00AF7B84" w14:paraId="75013EB8" w14:textId="77777777" w:rsidTr="00703250">
        <w:tc>
          <w:tcPr>
            <w:tcW w:w="9540" w:type="dxa"/>
            <w:gridSpan w:val="4"/>
            <w:shd w:val="clear" w:color="auto" w:fill="auto"/>
          </w:tcPr>
          <w:p w14:paraId="09548A47" w14:textId="77777777" w:rsidR="001163D5" w:rsidRPr="00456B08" w:rsidRDefault="001163D5" w:rsidP="003E417F">
            <w:pPr>
              <w:spacing w:after="0" w:line="276" w:lineRule="auto"/>
              <w:rPr>
                <w:rFonts w:ascii="Arial" w:hAnsi="Arial" w:cs="Arial"/>
                <w:color w:val="11306E"/>
                <w:sz w:val="24"/>
              </w:rPr>
            </w:pPr>
            <w:r w:rsidRPr="00456B08">
              <w:rPr>
                <w:rFonts w:ascii="Arial" w:hAnsi="Arial" w:cs="Arial"/>
                <w:color w:val="11306E"/>
                <w:sz w:val="24"/>
              </w:rPr>
              <w:t>Jeżeli część projektu (do 25% wydatków kwalifikowanych) obejmuje wydatki na</w:t>
            </w:r>
            <w:r w:rsidRPr="00AF7B84">
              <w:rPr>
                <w:rFonts w:ascii="Arial" w:hAnsi="Arial" w:cs="Arial"/>
                <w:sz w:val="24"/>
                <w:szCs w:val="24"/>
              </w:rPr>
              <w:t xml:space="preserve"> </w:t>
            </w:r>
            <w:r w:rsidRPr="00456B08">
              <w:rPr>
                <w:rFonts w:ascii="Arial" w:hAnsi="Arial" w:cs="Arial"/>
                <w:color w:val="11306E"/>
                <w:sz w:val="24"/>
              </w:rPr>
              <w:t xml:space="preserve">zaopatrzenie mieszkańców w wodę pitną, zakres </w:t>
            </w:r>
            <w:r w:rsidR="003E2A42" w:rsidRPr="00456B08">
              <w:rPr>
                <w:rFonts w:ascii="Arial" w:hAnsi="Arial" w:cs="Arial"/>
                <w:color w:val="11306E"/>
                <w:sz w:val="24"/>
              </w:rPr>
              <w:t xml:space="preserve">projektu </w:t>
            </w:r>
            <w:r w:rsidRPr="00456B08">
              <w:rPr>
                <w:rFonts w:ascii="Arial" w:hAnsi="Arial" w:cs="Arial"/>
                <w:color w:val="11306E"/>
                <w:sz w:val="24"/>
              </w:rPr>
              <w:t>wpisuje się w założenia Programu inwestycyjnego w zakresie poprawy jakości i ograniczenia strat wody przeznaczonej do spożycia przez ludzi.</w:t>
            </w:r>
            <w:r w:rsidR="001D03CA" w:rsidRPr="00456B08">
              <w:rPr>
                <w:rFonts w:ascii="Arial" w:hAnsi="Arial" w:cs="Arial"/>
                <w:color w:val="11306E"/>
                <w:sz w:val="24"/>
              </w:rPr>
              <w:t xml:space="preserve"> Zaznacz właściwą odpowiedź:</w:t>
            </w:r>
          </w:p>
          <w:p w14:paraId="0B497DFE" w14:textId="77777777" w:rsidR="002023D6" w:rsidRPr="00456B08" w:rsidRDefault="002023D6" w:rsidP="003E417F">
            <w:pPr>
              <w:spacing w:after="0" w:line="276" w:lineRule="auto"/>
              <w:jc w:val="left"/>
              <w:rPr>
                <w:rFonts w:ascii="Arial" w:hAnsi="Arial" w:cs="Arial"/>
                <w:color w:val="11306E"/>
                <w:sz w:val="24"/>
              </w:rPr>
            </w:pPr>
            <w:r w:rsidRPr="00456B08">
              <w:rPr>
                <w:rFonts w:ascii="Segoe UI Symbol" w:hAnsi="Segoe UI Symbol" w:cs="Segoe UI Symbol"/>
                <w:color w:val="11306E"/>
                <w:sz w:val="24"/>
              </w:rPr>
              <w:t>☐</w:t>
            </w:r>
            <w:r w:rsidRPr="00456B08">
              <w:rPr>
                <w:rFonts w:ascii="Arial" w:hAnsi="Arial" w:cs="Arial"/>
                <w:color w:val="11306E"/>
                <w:sz w:val="24"/>
              </w:rPr>
              <w:t xml:space="preserve"> TAK</w:t>
            </w:r>
          </w:p>
          <w:p w14:paraId="1D733598" w14:textId="77777777" w:rsidR="002023D6" w:rsidRPr="00456B08" w:rsidRDefault="002023D6" w:rsidP="003E417F">
            <w:pPr>
              <w:spacing w:after="0" w:line="276" w:lineRule="auto"/>
              <w:jc w:val="left"/>
              <w:rPr>
                <w:rFonts w:ascii="Arial" w:hAnsi="Arial" w:cs="Arial"/>
                <w:color w:val="11306E"/>
                <w:sz w:val="24"/>
              </w:rPr>
            </w:pPr>
            <w:r w:rsidRPr="00456B08">
              <w:rPr>
                <w:rFonts w:ascii="Segoe UI Symbol" w:hAnsi="Segoe UI Symbol" w:cs="Segoe UI Symbol"/>
                <w:color w:val="11306E"/>
                <w:sz w:val="24"/>
              </w:rPr>
              <w:lastRenderedPageBreak/>
              <w:t>☐</w:t>
            </w:r>
            <w:r w:rsidRPr="00456B08">
              <w:rPr>
                <w:rFonts w:ascii="Arial" w:hAnsi="Arial" w:cs="Arial"/>
                <w:color w:val="11306E"/>
                <w:sz w:val="24"/>
              </w:rPr>
              <w:t xml:space="preserve"> NIE</w:t>
            </w:r>
          </w:p>
          <w:p w14:paraId="67DBC429" w14:textId="77777777" w:rsidR="001163D5" w:rsidRPr="00AF7B84" w:rsidRDefault="002023D6" w:rsidP="003E417F">
            <w:pPr>
              <w:spacing w:after="0" w:line="276" w:lineRule="auto"/>
              <w:jc w:val="left"/>
              <w:rPr>
                <w:rFonts w:ascii="Arial" w:hAnsi="Arial" w:cs="Arial"/>
                <w:i/>
                <w:sz w:val="24"/>
                <w:szCs w:val="24"/>
              </w:rPr>
            </w:pPr>
            <w:r w:rsidRPr="00456B08">
              <w:rPr>
                <w:rFonts w:ascii="Segoe UI Symbol" w:hAnsi="Segoe UI Symbol" w:cs="Segoe UI Symbol"/>
                <w:color w:val="11306E"/>
                <w:sz w:val="24"/>
              </w:rPr>
              <w:t>☐</w:t>
            </w:r>
            <w:r w:rsidRPr="00456B08">
              <w:rPr>
                <w:rFonts w:ascii="Arial" w:hAnsi="Arial" w:cs="Arial"/>
                <w:color w:val="11306E"/>
                <w:sz w:val="24"/>
              </w:rPr>
              <w:t xml:space="preserve"> NIE DOTYCZY</w:t>
            </w:r>
            <w:r w:rsidRPr="00AF7B84">
              <w:rPr>
                <w:rFonts w:ascii="Arial" w:hAnsi="Arial" w:cs="Arial"/>
                <w:i/>
                <w:sz w:val="24"/>
                <w:szCs w:val="24"/>
              </w:rPr>
              <w:t xml:space="preserve"> </w:t>
            </w:r>
          </w:p>
        </w:tc>
      </w:tr>
      <w:tr w:rsidR="002023D6" w:rsidRPr="00AF7B84" w14:paraId="3F81F975" w14:textId="77777777" w:rsidTr="00703250">
        <w:tc>
          <w:tcPr>
            <w:tcW w:w="9540" w:type="dxa"/>
            <w:gridSpan w:val="4"/>
            <w:shd w:val="clear" w:color="auto" w:fill="auto"/>
          </w:tcPr>
          <w:p w14:paraId="08805D25" w14:textId="198BCFD3" w:rsidR="003E417F" w:rsidRPr="00456B08" w:rsidRDefault="002023D6" w:rsidP="00264040">
            <w:pPr>
              <w:spacing w:line="276" w:lineRule="auto"/>
              <w:rPr>
                <w:rFonts w:ascii="Arial" w:hAnsi="Arial" w:cs="Arial"/>
                <w:color w:val="11306E"/>
                <w:sz w:val="24"/>
                <w:szCs w:val="24"/>
              </w:rPr>
            </w:pPr>
            <w:r w:rsidRPr="00456B08">
              <w:rPr>
                <w:rFonts w:ascii="Arial" w:hAnsi="Arial" w:cs="Arial"/>
                <w:color w:val="11306E"/>
                <w:sz w:val="24"/>
              </w:rPr>
              <w:lastRenderedPageBreak/>
              <w:t>Jeśli zaznaczyłeś TAK</w:t>
            </w:r>
            <w:r w:rsidR="005978BB" w:rsidRPr="00456B08">
              <w:rPr>
                <w:rFonts w:ascii="Arial" w:hAnsi="Arial" w:cs="Arial"/>
                <w:color w:val="11306E"/>
                <w:sz w:val="24"/>
              </w:rPr>
              <w:t>,</w:t>
            </w:r>
            <w:r w:rsidRPr="00456B08">
              <w:rPr>
                <w:rFonts w:ascii="Arial" w:hAnsi="Arial" w:cs="Arial"/>
                <w:color w:val="11306E"/>
                <w:sz w:val="24"/>
              </w:rPr>
              <w:t xml:space="preserve"> wykaż zgodność z Programem inwestycyjnym w zakresie poprawy jakości i ograniczenia strat wody przeznaczonej do spożycia przez ludzi</w:t>
            </w:r>
            <w:r w:rsidR="00B834EB" w:rsidRPr="00456B08">
              <w:rPr>
                <w:rFonts w:ascii="Arial" w:hAnsi="Arial" w:cs="Arial"/>
                <w:color w:val="11306E"/>
                <w:sz w:val="24"/>
              </w:rPr>
              <w:t xml:space="preserve">. Link do w/w dokumentu </w:t>
            </w:r>
            <w:hyperlink r:id="rId8" w:history="1">
              <w:r w:rsidR="00B834EB" w:rsidRPr="00456B08">
                <w:rPr>
                  <w:rFonts w:ascii="Arial" w:hAnsi="Arial" w:cs="Arial"/>
                  <w:color w:val="11306E"/>
                  <w:sz w:val="24"/>
                  <w:szCs w:val="24"/>
                </w:rPr>
                <w:t>www.gov.pl/web/infrastruktura/przyjeto-program-inwestycyjny-w-zakresie-poprawy-jakosci-i-ograniczenia-strat-wody-przeznaczonej-do-spozycia-przez-ludzi</w:t>
              </w:r>
            </w:hyperlink>
            <w:r w:rsidR="00B834EB" w:rsidRPr="00456B08">
              <w:rPr>
                <w:rFonts w:ascii="Arial" w:hAnsi="Arial" w:cs="Arial"/>
                <w:color w:val="11306E"/>
                <w:sz w:val="24"/>
              </w:rPr>
              <w:t xml:space="preserve"> .</w:t>
            </w:r>
          </w:p>
        </w:tc>
      </w:tr>
      <w:tr w:rsidR="00264040" w:rsidRPr="00AF7B84" w14:paraId="6D5AE653" w14:textId="77777777" w:rsidTr="00703250">
        <w:tc>
          <w:tcPr>
            <w:tcW w:w="9540" w:type="dxa"/>
            <w:gridSpan w:val="4"/>
            <w:shd w:val="clear" w:color="auto" w:fill="auto"/>
          </w:tcPr>
          <w:p w14:paraId="4529BD95" w14:textId="5342FF41" w:rsidR="00264040" w:rsidRPr="00456B08" w:rsidRDefault="00264040" w:rsidP="00264040">
            <w:pPr>
              <w:spacing w:line="276" w:lineRule="auto"/>
              <w:rPr>
                <w:rFonts w:ascii="Arial" w:hAnsi="Arial" w:cs="Arial"/>
                <w:color w:val="11306E"/>
                <w:sz w:val="24"/>
              </w:rPr>
            </w:pPr>
            <w:r w:rsidRPr="00BB0CF2">
              <w:rPr>
                <w:rFonts w:ascii="Arial" w:hAnsi="Arial" w:cs="Arial"/>
                <w:i/>
                <w:color w:val="11306E"/>
                <w:sz w:val="24"/>
                <w:szCs w:val="24"/>
              </w:rPr>
              <w:t>Pole opisowe</w:t>
            </w:r>
          </w:p>
        </w:tc>
      </w:tr>
      <w:tr w:rsidR="002023D6" w:rsidRPr="00AF7B84" w14:paraId="380F840F" w14:textId="77777777" w:rsidTr="00962414">
        <w:tc>
          <w:tcPr>
            <w:tcW w:w="2093" w:type="dxa"/>
            <w:shd w:val="clear" w:color="auto" w:fill="9CC2E5"/>
            <w:vAlign w:val="center"/>
          </w:tcPr>
          <w:p w14:paraId="784BCD00" w14:textId="77777777" w:rsidR="0087191D" w:rsidRPr="00AF7B84" w:rsidRDefault="00715529" w:rsidP="003E417F">
            <w:pPr>
              <w:spacing w:after="0" w:line="276" w:lineRule="auto"/>
              <w:jc w:val="left"/>
              <w:rPr>
                <w:rFonts w:ascii="Arial" w:hAnsi="Arial" w:cs="Arial"/>
                <w:b/>
                <w:sz w:val="24"/>
                <w:szCs w:val="24"/>
              </w:rPr>
            </w:pPr>
            <w:r w:rsidRPr="00AF7B84">
              <w:rPr>
                <w:rFonts w:ascii="Arial" w:hAnsi="Arial" w:cs="Arial"/>
                <w:b/>
                <w:sz w:val="24"/>
                <w:szCs w:val="24"/>
              </w:rPr>
              <w:t>5.</w:t>
            </w:r>
            <w:r w:rsidR="009D3B41" w:rsidRPr="00AF7B84">
              <w:rPr>
                <w:rFonts w:ascii="Arial" w:hAnsi="Arial" w:cs="Arial"/>
                <w:b/>
                <w:sz w:val="24"/>
                <w:szCs w:val="24"/>
              </w:rPr>
              <w:t xml:space="preserve"> </w:t>
            </w:r>
            <w:r w:rsidR="0087191D" w:rsidRPr="00AF7B84">
              <w:rPr>
                <w:rFonts w:ascii="Arial" w:hAnsi="Arial" w:cs="Arial"/>
                <w:b/>
                <w:sz w:val="24"/>
                <w:szCs w:val="24"/>
              </w:rPr>
              <w:t>KRYTERIUM:</w:t>
            </w:r>
          </w:p>
        </w:tc>
        <w:tc>
          <w:tcPr>
            <w:tcW w:w="7447" w:type="dxa"/>
            <w:gridSpan w:val="3"/>
            <w:shd w:val="clear" w:color="auto" w:fill="9CC2E5"/>
            <w:vAlign w:val="center"/>
          </w:tcPr>
          <w:p w14:paraId="0F046E7E" w14:textId="77777777" w:rsidR="0087191D" w:rsidRPr="00AF7B84" w:rsidRDefault="0087191D" w:rsidP="003E417F">
            <w:pPr>
              <w:spacing w:after="0" w:line="276" w:lineRule="auto"/>
              <w:rPr>
                <w:rFonts w:ascii="Arial" w:hAnsi="Arial" w:cs="Arial"/>
                <w:sz w:val="24"/>
                <w:szCs w:val="24"/>
              </w:rPr>
            </w:pPr>
            <w:r w:rsidRPr="00AF7B84">
              <w:rPr>
                <w:rFonts w:ascii="Arial" w:hAnsi="Arial" w:cs="Arial"/>
                <w:sz w:val="24"/>
                <w:szCs w:val="24"/>
              </w:rPr>
              <w:t>Uzasadnienie dla wydatków ponoszonych na infrastrukturę do przeróbki i zagospodarowania osadów ściekowych</w:t>
            </w:r>
          </w:p>
        </w:tc>
      </w:tr>
      <w:tr w:rsidR="001163D5" w:rsidRPr="00AF7B84" w14:paraId="6D29C83C" w14:textId="77777777" w:rsidTr="00703250">
        <w:tc>
          <w:tcPr>
            <w:tcW w:w="9540" w:type="dxa"/>
            <w:gridSpan w:val="4"/>
            <w:shd w:val="clear" w:color="auto" w:fill="auto"/>
          </w:tcPr>
          <w:p w14:paraId="4649F456" w14:textId="77777777" w:rsidR="00BD5E4A" w:rsidRPr="00456B08" w:rsidRDefault="00BD5E4A" w:rsidP="003E417F">
            <w:pPr>
              <w:spacing w:line="276" w:lineRule="auto"/>
              <w:rPr>
                <w:rFonts w:ascii="Arial" w:hAnsi="Arial" w:cs="Arial"/>
                <w:color w:val="11306E"/>
                <w:sz w:val="24"/>
              </w:rPr>
            </w:pPr>
            <w:r w:rsidRPr="00456B08">
              <w:rPr>
                <w:rFonts w:ascii="Arial" w:hAnsi="Arial" w:cs="Arial"/>
                <w:color w:val="11306E"/>
                <w:sz w:val="24"/>
              </w:rPr>
              <w:t>Jeżeli w ramach projektu planowane jest wykorzystanie potencjału ścieków i osadów ściekowych do produkcji energii cieplnej i elektrycznej,  biogaz powstający w wyniku przeróbki osadów ściekowych lub produkowana energia elektryczna lub ciepło będą wykorzystywane na potrzeby własne wnioskodawcy lub operatora</w:t>
            </w:r>
            <w:r w:rsidR="00A110D8" w:rsidRPr="00456B08">
              <w:rPr>
                <w:rFonts w:ascii="Arial" w:hAnsi="Arial" w:cs="Arial"/>
                <w:color w:val="11306E"/>
                <w:sz w:val="24"/>
              </w:rPr>
              <w:t>.</w:t>
            </w:r>
            <w:r w:rsidR="001D03CA" w:rsidRPr="00456B08">
              <w:rPr>
                <w:rFonts w:ascii="Arial" w:hAnsi="Arial" w:cs="Arial"/>
                <w:color w:val="11306E"/>
                <w:sz w:val="24"/>
              </w:rPr>
              <w:t xml:space="preserve"> Zaznacz właściwą odpowiedź:</w:t>
            </w:r>
          </w:p>
          <w:p w14:paraId="1E2F6C9F" w14:textId="77777777" w:rsidR="002023D6" w:rsidRPr="00456B08" w:rsidRDefault="002023D6" w:rsidP="003E417F">
            <w:pPr>
              <w:spacing w:after="0" w:line="276" w:lineRule="auto"/>
              <w:jc w:val="left"/>
              <w:rPr>
                <w:rFonts w:ascii="Arial" w:hAnsi="Arial" w:cs="Arial"/>
                <w:color w:val="11306E"/>
                <w:sz w:val="24"/>
              </w:rPr>
            </w:pPr>
            <w:r w:rsidRPr="00456B08">
              <w:rPr>
                <w:rFonts w:ascii="Segoe UI Symbol" w:hAnsi="Segoe UI Symbol" w:cs="Segoe UI Symbol"/>
                <w:color w:val="11306E"/>
                <w:sz w:val="24"/>
              </w:rPr>
              <w:t>☐</w:t>
            </w:r>
            <w:r w:rsidRPr="00456B08">
              <w:rPr>
                <w:rFonts w:ascii="Arial" w:hAnsi="Arial" w:cs="Arial"/>
                <w:color w:val="11306E"/>
                <w:sz w:val="24"/>
              </w:rPr>
              <w:t xml:space="preserve"> TAK</w:t>
            </w:r>
          </w:p>
          <w:p w14:paraId="1C66E063" w14:textId="77777777" w:rsidR="002023D6" w:rsidRPr="00456B08" w:rsidRDefault="002023D6" w:rsidP="003E417F">
            <w:pPr>
              <w:spacing w:after="0" w:line="276" w:lineRule="auto"/>
              <w:jc w:val="left"/>
              <w:rPr>
                <w:rFonts w:ascii="Arial" w:hAnsi="Arial" w:cs="Arial"/>
                <w:color w:val="11306E"/>
                <w:sz w:val="24"/>
              </w:rPr>
            </w:pPr>
            <w:r w:rsidRPr="00456B08">
              <w:rPr>
                <w:rFonts w:ascii="Segoe UI Symbol" w:hAnsi="Segoe UI Symbol" w:cs="Segoe UI Symbol"/>
                <w:color w:val="11306E"/>
                <w:sz w:val="24"/>
              </w:rPr>
              <w:t>☐</w:t>
            </w:r>
            <w:r w:rsidRPr="00456B08">
              <w:rPr>
                <w:rFonts w:ascii="Arial" w:hAnsi="Arial" w:cs="Arial"/>
                <w:color w:val="11306E"/>
                <w:sz w:val="24"/>
              </w:rPr>
              <w:t xml:space="preserve"> NIE</w:t>
            </w:r>
          </w:p>
          <w:p w14:paraId="31BAFA87" w14:textId="77777777" w:rsidR="001163D5" w:rsidRPr="00AF7B84" w:rsidRDefault="002023D6" w:rsidP="003E417F">
            <w:pPr>
              <w:spacing w:after="0" w:line="276" w:lineRule="auto"/>
              <w:jc w:val="left"/>
              <w:rPr>
                <w:rFonts w:ascii="Arial" w:hAnsi="Arial" w:cs="Arial"/>
                <w:sz w:val="24"/>
                <w:szCs w:val="24"/>
              </w:rPr>
            </w:pPr>
            <w:r w:rsidRPr="00456B08">
              <w:rPr>
                <w:rFonts w:ascii="Segoe UI Symbol" w:hAnsi="Segoe UI Symbol" w:cs="Segoe UI Symbol"/>
                <w:color w:val="11306E"/>
                <w:sz w:val="24"/>
              </w:rPr>
              <w:t>☐</w:t>
            </w:r>
            <w:r w:rsidRPr="00456B08">
              <w:rPr>
                <w:rFonts w:ascii="Arial" w:hAnsi="Arial" w:cs="Arial"/>
                <w:color w:val="11306E"/>
                <w:sz w:val="24"/>
              </w:rPr>
              <w:t xml:space="preserve"> NIE DOTYCZY</w:t>
            </w:r>
          </w:p>
        </w:tc>
      </w:tr>
      <w:tr w:rsidR="00BD5E4A" w:rsidRPr="00AF7B84" w14:paraId="5B97AFD5" w14:textId="77777777" w:rsidTr="00703250">
        <w:tc>
          <w:tcPr>
            <w:tcW w:w="9540" w:type="dxa"/>
            <w:gridSpan w:val="4"/>
            <w:shd w:val="clear" w:color="auto" w:fill="auto"/>
          </w:tcPr>
          <w:p w14:paraId="76F392AA" w14:textId="77777777" w:rsidR="00BD5E4A" w:rsidRPr="00456B08" w:rsidRDefault="00BD5E4A" w:rsidP="003E417F">
            <w:pPr>
              <w:spacing w:line="276" w:lineRule="auto"/>
              <w:rPr>
                <w:rFonts w:ascii="Arial" w:hAnsi="Arial" w:cs="Arial"/>
                <w:color w:val="11306E"/>
                <w:sz w:val="24"/>
                <w:szCs w:val="24"/>
              </w:rPr>
            </w:pPr>
            <w:r w:rsidRPr="00456B08">
              <w:rPr>
                <w:rFonts w:ascii="Arial" w:hAnsi="Arial" w:cs="Arial"/>
                <w:color w:val="11306E"/>
                <w:sz w:val="24"/>
                <w:szCs w:val="24"/>
              </w:rPr>
              <w:t>Jeżeli zaznaczyłeś NIE:</w:t>
            </w:r>
          </w:p>
          <w:p w14:paraId="794E811C" w14:textId="77777777" w:rsidR="00BD5E4A" w:rsidRPr="00456B08" w:rsidRDefault="00BD5E4A" w:rsidP="003E417F">
            <w:pPr>
              <w:numPr>
                <w:ilvl w:val="0"/>
                <w:numId w:val="22"/>
              </w:numPr>
              <w:spacing w:line="276" w:lineRule="auto"/>
              <w:ind w:left="567"/>
              <w:rPr>
                <w:rFonts w:ascii="Arial" w:hAnsi="Arial" w:cs="Arial"/>
                <w:color w:val="11306E"/>
                <w:sz w:val="24"/>
                <w:szCs w:val="24"/>
              </w:rPr>
            </w:pPr>
            <w:r w:rsidRPr="00456B08">
              <w:rPr>
                <w:rFonts w:ascii="Arial" w:hAnsi="Arial" w:cs="Arial"/>
                <w:color w:val="11306E"/>
                <w:sz w:val="24"/>
                <w:szCs w:val="24"/>
              </w:rPr>
              <w:t xml:space="preserve">w przypadku sprzedaży biogazu lub energii potwierdzasz, że będziesz prowadził rozdzielną rachunkowość w celu rozdziału kosztów </w:t>
            </w:r>
            <w:r w:rsidR="003E2A42" w:rsidRPr="00456B08">
              <w:rPr>
                <w:rFonts w:ascii="Arial" w:hAnsi="Arial" w:cs="Arial"/>
                <w:color w:val="11306E"/>
                <w:sz w:val="24"/>
                <w:szCs w:val="24"/>
              </w:rPr>
              <w:t>i</w:t>
            </w:r>
            <w:r w:rsidRPr="00456B08">
              <w:rPr>
                <w:rFonts w:ascii="Arial" w:hAnsi="Arial" w:cs="Arial"/>
                <w:color w:val="11306E"/>
                <w:sz w:val="24"/>
                <w:szCs w:val="24"/>
              </w:rPr>
              <w:t xml:space="preserve"> przychodów pomiędzy działalnością energetyczną (produkcja biogazu, energii elektrycznej lub ciepła) i wodno-kanalizacyjną oraz wykluczenia finansowania sk</w:t>
            </w:r>
            <w:r w:rsidR="000D7FE4" w:rsidRPr="00456B08">
              <w:rPr>
                <w:rFonts w:ascii="Arial" w:hAnsi="Arial" w:cs="Arial"/>
                <w:color w:val="11306E"/>
                <w:sz w:val="24"/>
                <w:szCs w:val="24"/>
              </w:rPr>
              <w:t>r</w:t>
            </w:r>
            <w:r w:rsidRPr="00456B08">
              <w:rPr>
                <w:rFonts w:ascii="Arial" w:hAnsi="Arial" w:cs="Arial"/>
                <w:color w:val="11306E"/>
                <w:sz w:val="24"/>
                <w:szCs w:val="24"/>
              </w:rPr>
              <w:t>ośnego pomiędzy tymi działalnościami</w:t>
            </w:r>
            <w:r w:rsidR="00A110D8" w:rsidRPr="00456B08">
              <w:rPr>
                <w:rFonts w:ascii="Arial" w:hAnsi="Arial" w:cs="Arial"/>
                <w:color w:val="11306E"/>
                <w:sz w:val="24"/>
                <w:szCs w:val="24"/>
              </w:rPr>
              <w:t>:</w:t>
            </w:r>
            <w:r w:rsidRPr="00456B08">
              <w:rPr>
                <w:rFonts w:ascii="Arial" w:hAnsi="Arial" w:cs="Arial"/>
                <w:color w:val="11306E"/>
                <w:sz w:val="24"/>
                <w:szCs w:val="24"/>
              </w:rPr>
              <w:t xml:space="preserve"> </w:t>
            </w:r>
          </w:p>
          <w:p w14:paraId="53BC0B07" w14:textId="77777777" w:rsidR="003E2A42" w:rsidRPr="00456B08" w:rsidRDefault="003E2A42" w:rsidP="003E417F">
            <w:pPr>
              <w:spacing w:after="0" w:line="276" w:lineRule="auto"/>
              <w:ind w:left="567"/>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TAK</w:t>
            </w:r>
          </w:p>
          <w:p w14:paraId="6FFFEF1F" w14:textId="77777777" w:rsidR="003E2A42" w:rsidRPr="00456B08" w:rsidRDefault="003E2A42" w:rsidP="003E417F">
            <w:pPr>
              <w:spacing w:after="0" w:line="276" w:lineRule="auto"/>
              <w:ind w:left="567"/>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w:t>
            </w:r>
          </w:p>
          <w:p w14:paraId="48856176" w14:textId="77777777" w:rsidR="00BD5E4A" w:rsidRPr="00456B08" w:rsidRDefault="003E2A42" w:rsidP="003E417F">
            <w:pPr>
              <w:spacing w:line="276" w:lineRule="auto"/>
              <w:ind w:left="567"/>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 DOTYCZY </w:t>
            </w:r>
          </w:p>
          <w:p w14:paraId="3FF8C69B" w14:textId="77777777" w:rsidR="00223353" w:rsidRPr="00456B08" w:rsidRDefault="00BD5E4A" w:rsidP="003E417F">
            <w:pPr>
              <w:numPr>
                <w:ilvl w:val="0"/>
                <w:numId w:val="22"/>
              </w:numPr>
              <w:spacing w:after="120" w:line="276" w:lineRule="auto"/>
              <w:ind w:left="567" w:hanging="357"/>
              <w:rPr>
                <w:rFonts w:ascii="Arial" w:hAnsi="Arial" w:cs="Arial"/>
                <w:color w:val="11306E"/>
                <w:sz w:val="24"/>
                <w:szCs w:val="24"/>
              </w:rPr>
            </w:pPr>
            <w:r w:rsidRPr="00456B08">
              <w:rPr>
                <w:rFonts w:ascii="Arial" w:hAnsi="Arial" w:cs="Arial"/>
                <w:color w:val="11306E"/>
                <w:sz w:val="24"/>
                <w:szCs w:val="24"/>
              </w:rPr>
              <w:t>objęta zakresem projektu infrastruktura do uzdatniania, sprężania oraz tankowania lub wprowadzania biogazu do sieci dystrybucyjnej, produkcji energii z osadów ściekowych oraz innych źródeł, nie została włączona w zakres i koszt kwalifikowany projektu</w:t>
            </w:r>
            <w:r w:rsidR="00303417" w:rsidRPr="00456B08">
              <w:rPr>
                <w:rFonts w:ascii="Arial" w:hAnsi="Arial" w:cs="Arial"/>
                <w:color w:val="11306E"/>
                <w:sz w:val="24"/>
                <w:szCs w:val="24"/>
              </w:rPr>
              <w:t>:</w:t>
            </w:r>
          </w:p>
          <w:p w14:paraId="45E800E0" w14:textId="77777777" w:rsidR="003E2A42" w:rsidRPr="00456B08" w:rsidRDefault="003E2A42" w:rsidP="003E417F">
            <w:pPr>
              <w:spacing w:after="0" w:line="276" w:lineRule="auto"/>
              <w:ind w:left="567"/>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TAK</w:t>
            </w:r>
          </w:p>
          <w:p w14:paraId="70765FAC" w14:textId="77777777" w:rsidR="003E2A42" w:rsidRPr="00456B08" w:rsidRDefault="003E2A42" w:rsidP="003E417F">
            <w:pPr>
              <w:spacing w:after="0" w:line="276" w:lineRule="auto"/>
              <w:ind w:left="567"/>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w:t>
            </w:r>
          </w:p>
          <w:p w14:paraId="08414292" w14:textId="77777777" w:rsidR="00BD5E4A" w:rsidRPr="00456B08" w:rsidRDefault="003E2A42" w:rsidP="003E417F">
            <w:pPr>
              <w:spacing w:line="276" w:lineRule="auto"/>
              <w:ind w:left="567"/>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 DOTYCZY </w:t>
            </w:r>
          </w:p>
          <w:p w14:paraId="4AA3A2E5" w14:textId="77777777" w:rsidR="00BD5E4A" w:rsidRPr="00456B08" w:rsidRDefault="00A110D8" w:rsidP="003E417F">
            <w:pPr>
              <w:numPr>
                <w:ilvl w:val="0"/>
                <w:numId w:val="22"/>
              </w:numPr>
              <w:spacing w:line="276" w:lineRule="auto"/>
              <w:ind w:left="567"/>
              <w:rPr>
                <w:rFonts w:ascii="Arial" w:hAnsi="Arial" w:cs="Arial"/>
                <w:color w:val="11306E"/>
                <w:sz w:val="24"/>
                <w:szCs w:val="24"/>
              </w:rPr>
            </w:pPr>
            <w:r w:rsidRPr="00456B08">
              <w:rPr>
                <w:rFonts w:ascii="Arial" w:hAnsi="Arial" w:cs="Arial"/>
                <w:color w:val="11306E"/>
                <w:sz w:val="24"/>
                <w:szCs w:val="24"/>
              </w:rPr>
              <w:t>potwierdzasz</w:t>
            </w:r>
            <w:r w:rsidR="00BD5E4A" w:rsidRPr="00456B08">
              <w:rPr>
                <w:rFonts w:ascii="Arial" w:hAnsi="Arial" w:cs="Arial"/>
                <w:color w:val="11306E"/>
                <w:sz w:val="24"/>
                <w:szCs w:val="24"/>
              </w:rPr>
              <w:t xml:space="preserve">, że zagwarantowane zostanie prowadzenie rozdzielnej rachunkowości oraz że realizacja projektu prowadzona </w:t>
            </w:r>
            <w:r w:rsidR="000D7FE4" w:rsidRPr="00456B08">
              <w:rPr>
                <w:rFonts w:ascii="Arial" w:hAnsi="Arial" w:cs="Arial"/>
                <w:color w:val="11306E"/>
                <w:sz w:val="24"/>
                <w:szCs w:val="24"/>
              </w:rPr>
              <w:t xml:space="preserve">będzie </w:t>
            </w:r>
            <w:r w:rsidR="00BD5E4A" w:rsidRPr="00456B08">
              <w:rPr>
                <w:rFonts w:ascii="Arial" w:hAnsi="Arial" w:cs="Arial"/>
                <w:color w:val="11306E"/>
                <w:sz w:val="24"/>
                <w:szCs w:val="24"/>
              </w:rPr>
              <w:t>na terenie aglomeracji, która spełni wymogi wynikające z dyrektywy 91/271/EWG</w:t>
            </w:r>
            <w:r w:rsidRPr="00456B08">
              <w:rPr>
                <w:rFonts w:ascii="Arial" w:hAnsi="Arial" w:cs="Arial"/>
                <w:color w:val="11306E"/>
                <w:sz w:val="24"/>
                <w:szCs w:val="24"/>
              </w:rPr>
              <w:t>:</w:t>
            </w:r>
          </w:p>
          <w:p w14:paraId="02AD0C74" w14:textId="77777777" w:rsidR="003E2A42" w:rsidRPr="00456B08" w:rsidRDefault="003E2A42" w:rsidP="003E417F">
            <w:pPr>
              <w:spacing w:after="0" w:line="276" w:lineRule="auto"/>
              <w:ind w:left="567"/>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TAK</w:t>
            </w:r>
          </w:p>
          <w:p w14:paraId="43C368C6" w14:textId="77777777" w:rsidR="003E2A42" w:rsidRPr="00456B08" w:rsidRDefault="003E2A42" w:rsidP="003E417F">
            <w:pPr>
              <w:spacing w:after="0" w:line="276" w:lineRule="auto"/>
              <w:ind w:left="567"/>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w:t>
            </w:r>
          </w:p>
          <w:p w14:paraId="3A975B55" w14:textId="77777777" w:rsidR="00BD5E4A" w:rsidRPr="00AF7B84" w:rsidRDefault="003E2A42" w:rsidP="003E417F">
            <w:pPr>
              <w:spacing w:line="276" w:lineRule="auto"/>
              <w:ind w:left="567"/>
              <w:rPr>
                <w:rFonts w:ascii="Arial" w:hAnsi="Arial" w:cs="Arial"/>
                <w:sz w:val="24"/>
                <w:szCs w:val="24"/>
              </w:rPr>
            </w:pPr>
            <w:r w:rsidRPr="00456B08">
              <w:rPr>
                <w:rFonts w:ascii="Segoe UI Symbol" w:hAnsi="Segoe UI Symbol" w:cs="Segoe UI Symbol"/>
                <w:color w:val="11306E"/>
                <w:sz w:val="24"/>
                <w:szCs w:val="24"/>
              </w:rPr>
              <w:lastRenderedPageBreak/>
              <w:t>☐</w:t>
            </w:r>
            <w:r w:rsidRPr="00456B08">
              <w:rPr>
                <w:rFonts w:ascii="Arial" w:hAnsi="Arial" w:cs="Arial"/>
                <w:color w:val="11306E"/>
                <w:sz w:val="24"/>
                <w:szCs w:val="24"/>
              </w:rPr>
              <w:t xml:space="preserve"> NIE DOTYCZY</w:t>
            </w:r>
            <w:r w:rsidRPr="00AF7B84">
              <w:rPr>
                <w:rFonts w:ascii="Arial" w:hAnsi="Arial" w:cs="Arial"/>
                <w:sz w:val="24"/>
                <w:szCs w:val="24"/>
              </w:rPr>
              <w:t xml:space="preserve"> </w:t>
            </w:r>
          </w:p>
        </w:tc>
      </w:tr>
      <w:tr w:rsidR="002023D6" w:rsidRPr="00AF7B84" w14:paraId="0D818392" w14:textId="77777777" w:rsidTr="00962414">
        <w:tc>
          <w:tcPr>
            <w:tcW w:w="2093" w:type="dxa"/>
            <w:shd w:val="clear" w:color="auto" w:fill="9CC2E5"/>
            <w:vAlign w:val="center"/>
          </w:tcPr>
          <w:p w14:paraId="6541640E" w14:textId="77777777" w:rsidR="0087191D" w:rsidRPr="00AF7B84" w:rsidRDefault="00715529" w:rsidP="003E417F">
            <w:pPr>
              <w:spacing w:after="0" w:line="276" w:lineRule="auto"/>
              <w:jc w:val="left"/>
              <w:rPr>
                <w:rFonts w:ascii="Arial" w:hAnsi="Arial" w:cs="Arial"/>
                <w:b/>
                <w:sz w:val="24"/>
                <w:szCs w:val="24"/>
              </w:rPr>
            </w:pPr>
            <w:r w:rsidRPr="00AF7B84">
              <w:rPr>
                <w:rFonts w:ascii="Arial" w:hAnsi="Arial" w:cs="Arial"/>
                <w:b/>
                <w:sz w:val="24"/>
                <w:szCs w:val="24"/>
              </w:rPr>
              <w:lastRenderedPageBreak/>
              <w:t>6.</w:t>
            </w:r>
            <w:r w:rsidR="009D3B41" w:rsidRPr="00AF7B84">
              <w:rPr>
                <w:rFonts w:ascii="Arial" w:hAnsi="Arial" w:cs="Arial"/>
                <w:b/>
                <w:sz w:val="24"/>
                <w:szCs w:val="24"/>
              </w:rPr>
              <w:t xml:space="preserve"> </w:t>
            </w:r>
            <w:r w:rsidR="0087191D" w:rsidRPr="00AF7B84">
              <w:rPr>
                <w:rFonts w:ascii="Arial" w:hAnsi="Arial" w:cs="Arial"/>
                <w:b/>
                <w:sz w:val="24"/>
                <w:szCs w:val="24"/>
              </w:rPr>
              <w:t>KRYTERIUM:</w:t>
            </w:r>
          </w:p>
        </w:tc>
        <w:tc>
          <w:tcPr>
            <w:tcW w:w="7447" w:type="dxa"/>
            <w:gridSpan w:val="3"/>
            <w:shd w:val="clear" w:color="auto" w:fill="9CC2E5"/>
            <w:vAlign w:val="center"/>
          </w:tcPr>
          <w:p w14:paraId="18A85996" w14:textId="77777777" w:rsidR="0087191D" w:rsidRPr="00AF7B84" w:rsidRDefault="0087191D" w:rsidP="003E417F">
            <w:pPr>
              <w:spacing w:after="0" w:line="276" w:lineRule="auto"/>
              <w:jc w:val="left"/>
              <w:rPr>
                <w:rFonts w:ascii="Arial" w:hAnsi="Arial" w:cs="Arial"/>
                <w:sz w:val="24"/>
                <w:szCs w:val="24"/>
              </w:rPr>
            </w:pPr>
            <w:r w:rsidRPr="00AF7B84">
              <w:rPr>
                <w:rFonts w:ascii="Arial" w:hAnsi="Arial" w:cs="Arial"/>
                <w:sz w:val="24"/>
                <w:szCs w:val="24"/>
              </w:rPr>
              <w:t xml:space="preserve">Klauzula </w:t>
            </w:r>
            <w:proofErr w:type="spellStart"/>
            <w:r w:rsidRPr="00AF7B84">
              <w:rPr>
                <w:rFonts w:ascii="Arial" w:hAnsi="Arial" w:cs="Arial"/>
                <w:sz w:val="24"/>
                <w:szCs w:val="24"/>
              </w:rPr>
              <w:t>delokalizacyjna</w:t>
            </w:r>
            <w:proofErr w:type="spellEnd"/>
          </w:p>
        </w:tc>
      </w:tr>
      <w:tr w:rsidR="001163D5" w:rsidRPr="00AF7B84" w14:paraId="12C8BE1F" w14:textId="77777777" w:rsidTr="00703250">
        <w:tc>
          <w:tcPr>
            <w:tcW w:w="9540" w:type="dxa"/>
            <w:gridSpan w:val="4"/>
            <w:shd w:val="clear" w:color="auto" w:fill="auto"/>
          </w:tcPr>
          <w:p w14:paraId="3CA134BB" w14:textId="77777777" w:rsidR="001163D5" w:rsidRPr="00456B08" w:rsidRDefault="001163D5" w:rsidP="003E417F">
            <w:pPr>
              <w:spacing w:line="276" w:lineRule="auto"/>
              <w:rPr>
                <w:rFonts w:ascii="Arial" w:hAnsi="Arial" w:cs="Arial"/>
                <w:color w:val="11306E"/>
                <w:sz w:val="24"/>
                <w:szCs w:val="24"/>
              </w:rPr>
            </w:pPr>
            <w:r w:rsidRPr="00456B08">
              <w:rPr>
                <w:rFonts w:ascii="Arial" w:hAnsi="Arial" w:cs="Arial"/>
                <w:color w:val="11306E"/>
                <w:sz w:val="24"/>
                <w:szCs w:val="24"/>
              </w:rPr>
              <w:t>Projekt nie obejmuje działań, które stanowiły część operacji podlegającej przeniesieniu produkcji zgodnie z art. 66  Rozporządzenia Parlamentu Europejskiego i Rady (UE) 2021/1060 z dnia 24 czerwca 2021 r.</w:t>
            </w:r>
            <w:r w:rsidR="001D03CA" w:rsidRPr="00456B08">
              <w:rPr>
                <w:rFonts w:ascii="Arial" w:hAnsi="Arial" w:cs="Arial"/>
                <w:color w:val="11306E"/>
                <w:sz w:val="24"/>
                <w:szCs w:val="24"/>
              </w:rPr>
              <w:t xml:space="preserve"> Zaznacz właściwą odpowiedź:</w:t>
            </w:r>
          </w:p>
          <w:p w14:paraId="0F70C8B9" w14:textId="77777777" w:rsidR="00A932B2" w:rsidRPr="00456B08" w:rsidRDefault="00A932B2" w:rsidP="003E417F">
            <w:pPr>
              <w:spacing w:after="0"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TAK</w:t>
            </w:r>
          </w:p>
          <w:p w14:paraId="74D10C10" w14:textId="77777777" w:rsidR="00A932B2" w:rsidRPr="00AF7B84" w:rsidRDefault="00A932B2" w:rsidP="003E417F">
            <w:pPr>
              <w:spacing w:line="276" w:lineRule="auto"/>
              <w:rPr>
                <w:rFonts w:ascii="Arial" w:hAnsi="Arial" w:cs="Arial"/>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w:t>
            </w:r>
          </w:p>
        </w:tc>
      </w:tr>
      <w:tr w:rsidR="002023D6" w:rsidRPr="00AF7B84" w14:paraId="67BE4506" w14:textId="77777777" w:rsidTr="00962414">
        <w:tc>
          <w:tcPr>
            <w:tcW w:w="2093" w:type="dxa"/>
            <w:shd w:val="clear" w:color="auto" w:fill="9CC2E5"/>
            <w:vAlign w:val="center"/>
          </w:tcPr>
          <w:p w14:paraId="3A326BED" w14:textId="77777777" w:rsidR="0087191D" w:rsidRPr="00AF7B84" w:rsidRDefault="00715529" w:rsidP="003E417F">
            <w:pPr>
              <w:spacing w:after="0" w:line="276" w:lineRule="auto"/>
              <w:jc w:val="left"/>
              <w:rPr>
                <w:rFonts w:ascii="Arial" w:hAnsi="Arial" w:cs="Arial"/>
                <w:b/>
                <w:sz w:val="24"/>
                <w:szCs w:val="24"/>
              </w:rPr>
            </w:pPr>
            <w:r w:rsidRPr="00AF7B84">
              <w:rPr>
                <w:rFonts w:ascii="Arial" w:hAnsi="Arial" w:cs="Arial"/>
                <w:b/>
                <w:sz w:val="24"/>
                <w:szCs w:val="24"/>
              </w:rPr>
              <w:t>7.</w:t>
            </w:r>
            <w:r w:rsidR="009D3B41" w:rsidRPr="00AF7B84">
              <w:rPr>
                <w:rFonts w:ascii="Arial" w:hAnsi="Arial" w:cs="Arial"/>
                <w:b/>
                <w:sz w:val="24"/>
                <w:szCs w:val="24"/>
              </w:rPr>
              <w:t xml:space="preserve"> </w:t>
            </w:r>
            <w:r w:rsidR="0087191D" w:rsidRPr="00AF7B84">
              <w:rPr>
                <w:rFonts w:ascii="Arial" w:hAnsi="Arial" w:cs="Arial"/>
                <w:b/>
                <w:sz w:val="24"/>
                <w:szCs w:val="24"/>
              </w:rPr>
              <w:t>KRYTERIUM:</w:t>
            </w:r>
          </w:p>
        </w:tc>
        <w:tc>
          <w:tcPr>
            <w:tcW w:w="7447" w:type="dxa"/>
            <w:gridSpan w:val="3"/>
            <w:shd w:val="clear" w:color="auto" w:fill="9CC2E5"/>
            <w:vAlign w:val="center"/>
          </w:tcPr>
          <w:p w14:paraId="3B633392" w14:textId="77777777" w:rsidR="0087191D" w:rsidRPr="00AF7B84" w:rsidRDefault="0087191D" w:rsidP="003E417F">
            <w:pPr>
              <w:spacing w:after="0" w:line="276" w:lineRule="auto"/>
              <w:jc w:val="left"/>
              <w:rPr>
                <w:rFonts w:ascii="Arial" w:hAnsi="Arial" w:cs="Arial"/>
                <w:sz w:val="24"/>
                <w:szCs w:val="24"/>
              </w:rPr>
            </w:pPr>
            <w:r w:rsidRPr="00AF7B84">
              <w:rPr>
                <w:rFonts w:ascii="Arial" w:hAnsi="Arial" w:cs="Arial"/>
                <w:sz w:val="24"/>
                <w:szCs w:val="24"/>
              </w:rPr>
              <w:t>Poprawność analizy wariantowości</w:t>
            </w:r>
            <w:r w:rsidR="000D7FE4" w:rsidRPr="00AF7B84">
              <w:rPr>
                <w:rFonts w:ascii="Arial" w:hAnsi="Arial" w:cs="Arial"/>
                <w:sz w:val="24"/>
                <w:szCs w:val="24"/>
              </w:rPr>
              <w:t xml:space="preserve"> (dotyczy projektów</w:t>
            </w:r>
            <w:r w:rsidR="00223353" w:rsidRPr="00AF7B84">
              <w:rPr>
                <w:rFonts w:ascii="Arial" w:hAnsi="Arial" w:cs="Arial"/>
                <w:sz w:val="24"/>
                <w:szCs w:val="24"/>
              </w:rPr>
              <w:t>,</w:t>
            </w:r>
            <w:r w:rsidR="000D7FE4" w:rsidRPr="00AF7B84">
              <w:rPr>
                <w:rFonts w:ascii="Arial" w:hAnsi="Arial" w:cs="Arial"/>
                <w:sz w:val="24"/>
                <w:szCs w:val="24"/>
              </w:rPr>
              <w:t xml:space="preserve"> </w:t>
            </w:r>
            <w:r w:rsidR="00223353" w:rsidRPr="00AF7B84">
              <w:rPr>
                <w:rFonts w:ascii="Arial" w:hAnsi="Arial" w:cs="Arial"/>
                <w:sz w:val="24"/>
                <w:szCs w:val="24"/>
              </w:rPr>
              <w:t xml:space="preserve">które podlegały </w:t>
            </w:r>
            <w:r w:rsidR="000D7FE4" w:rsidRPr="00AF7B84">
              <w:rPr>
                <w:rFonts w:ascii="Arial" w:hAnsi="Arial" w:cs="Arial"/>
                <w:sz w:val="24"/>
                <w:szCs w:val="24"/>
              </w:rPr>
              <w:t xml:space="preserve">ocenie oddziaływania na środowisko).   </w:t>
            </w:r>
          </w:p>
        </w:tc>
      </w:tr>
      <w:tr w:rsidR="001163D5" w:rsidRPr="00AF7B84" w14:paraId="69952860" w14:textId="77777777" w:rsidTr="00703250">
        <w:trPr>
          <w:trHeight w:val="557"/>
        </w:trPr>
        <w:tc>
          <w:tcPr>
            <w:tcW w:w="9540" w:type="dxa"/>
            <w:gridSpan w:val="4"/>
            <w:shd w:val="clear" w:color="auto" w:fill="auto"/>
          </w:tcPr>
          <w:p w14:paraId="096AE0FB" w14:textId="77777777" w:rsidR="001163D5" w:rsidRPr="00456B08" w:rsidRDefault="001163D5" w:rsidP="003E417F">
            <w:pPr>
              <w:spacing w:line="276" w:lineRule="auto"/>
              <w:rPr>
                <w:rFonts w:ascii="Arial" w:hAnsi="Arial" w:cs="Arial"/>
                <w:color w:val="11306E"/>
                <w:sz w:val="24"/>
                <w:szCs w:val="24"/>
              </w:rPr>
            </w:pPr>
            <w:r w:rsidRPr="00456B08">
              <w:rPr>
                <w:rFonts w:ascii="Arial" w:hAnsi="Arial" w:cs="Arial"/>
                <w:color w:val="11306E"/>
                <w:sz w:val="24"/>
                <w:szCs w:val="24"/>
              </w:rPr>
              <w:t>Dla przedsięwzięć</w:t>
            </w:r>
            <w:r w:rsidR="005978BB" w:rsidRPr="00456B08">
              <w:rPr>
                <w:rFonts w:ascii="Arial" w:hAnsi="Arial" w:cs="Arial"/>
                <w:color w:val="11306E"/>
                <w:sz w:val="24"/>
                <w:szCs w:val="24"/>
              </w:rPr>
              <w:t>,</w:t>
            </w:r>
            <w:r w:rsidRPr="00456B08">
              <w:rPr>
                <w:rFonts w:ascii="Arial" w:hAnsi="Arial" w:cs="Arial"/>
                <w:color w:val="11306E"/>
                <w:sz w:val="24"/>
                <w:szCs w:val="24"/>
              </w:rPr>
              <w:t xml:space="preserve"> dla których przeprowadzona została ocena oddziaływania na środowisko, uzasadnienie proponowanego wariantu wskazuje, że jest on adekwatny do charakteru projektu, uwzględnia zróżnicowany wpływ projektu na środowisko, jest najlepszy pod względem lokalizacyjnym, organizacyjnym i technologicznym.</w:t>
            </w:r>
            <w:r w:rsidR="001D03CA" w:rsidRPr="00456B08">
              <w:rPr>
                <w:rFonts w:ascii="Arial" w:hAnsi="Arial" w:cs="Arial"/>
                <w:color w:val="11306E"/>
                <w:sz w:val="24"/>
                <w:szCs w:val="24"/>
              </w:rPr>
              <w:t xml:space="preserve"> Zaznacz właściwą odpowiedź:</w:t>
            </w:r>
          </w:p>
          <w:p w14:paraId="6445C2F1" w14:textId="77777777" w:rsidR="00A932B2" w:rsidRPr="00456B08" w:rsidRDefault="00A932B2" w:rsidP="003E417F">
            <w:pPr>
              <w:spacing w:after="0"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TAK</w:t>
            </w:r>
          </w:p>
          <w:p w14:paraId="63547582" w14:textId="77777777" w:rsidR="00A932B2" w:rsidRPr="00456B08" w:rsidRDefault="00A932B2" w:rsidP="003E417F">
            <w:pPr>
              <w:spacing w:after="0"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w:t>
            </w:r>
          </w:p>
          <w:p w14:paraId="3A2CF3E3" w14:textId="77777777" w:rsidR="001163D5" w:rsidRPr="00456B08" w:rsidRDefault="00A932B2" w:rsidP="003E417F">
            <w:pPr>
              <w:spacing w:line="276" w:lineRule="auto"/>
              <w:rPr>
                <w:rFonts w:ascii="Arial" w:hAnsi="Arial" w:cs="Arial"/>
                <w:i/>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 DOTYCZY</w:t>
            </w:r>
            <w:r w:rsidRPr="00456B08">
              <w:rPr>
                <w:rFonts w:ascii="Arial" w:hAnsi="Arial" w:cs="Arial"/>
                <w:i/>
                <w:color w:val="11306E"/>
                <w:sz w:val="24"/>
                <w:szCs w:val="24"/>
              </w:rPr>
              <w:t xml:space="preserve"> </w:t>
            </w:r>
          </w:p>
        </w:tc>
      </w:tr>
      <w:tr w:rsidR="00A932B2" w:rsidRPr="00AF7B84" w14:paraId="5CF262A2" w14:textId="77777777" w:rsidTr="00703250">
        <w:trPr>
          <w:trHeight w:val="1776"/>
        </w:trPr>
        <w:tc>
          <w:tcPr>
            <w:tcW w:w="9540" w:type="dxa"/>
            <w:gridSpan w:val="4"/>
            <w:shd w:val="clear" w:color="auto" w:fill="auto"/>
          </w:tcPr>
          <w:p w14:paraId="1A3ACDB5" w14:textId="77777777" w:rsidR="003E417F" w:rsidRPr="00456B08" w:rsidRDefault="00A932B2" w:rsidP="003E417F">
            <w:pPr>
              <w:spacing w:line="276" w:lineRule="auto"/>
              <w:rPr>
                <w:rFonts w:ascii="Arial" w:hAnsi="Arial" w:cs="Arial"/>
                <w:color w:val="11306E"/>
                <w:sz w:val="24"/>
                <w:szCs w:val="24"/>
              </w:rPr>
            </w:pPr>
            <w:r w:rsidRPr="00456B08">
              <w:rPr>
                <w:rFonts w:ascii="Arial" w:hAnsi="Arial" w:cs="Arial"/>
                <w:color w:val="11306E"/>
                <w:sz w:val="24"/>
                <w:szCs w:val="24"/>
              </w:rPr>
              <w:t>Jeżeli zaznaczyłeś TAK, opisz warianty wraz z uzasadnieniem ich wyboru, określ przewidywane oddziaływanie i dokonaj porównania oddziaływań analizowanych wariantów (art. 5 pkt 3 d Dyrektywy Parlamentu Europejskiego i Rady 2011/92/UE z dnia 13 grudnia 2011 r. w sprawie oceny skutków wywieranych przez niektóre przedsięwzięcia publiczne i prywatne na środowisko).</w:t>
            </w:r>
          </w:p>
        </w:tc>
      </w:tr>
      <w:tr w:rsidR="00264040" w:rsidRPr="00AF7B84" w14:paraId="4C0E77B3" w14:textId="77777777" w:rsidTr="00264040">
        <w:trPr>
          <w:trHeight w:val="733"/>
        </w:trPr>
        <w:tc>
          <w:tcPr>
            <w:tcW w:w="9540" w:type="dxa"/>
            <w:gridSpan w:val="4"/>
            <w:shd w:val="clear" w:color="auto" w:fill="auto"/>
          </w:tcPr>
          <w:p w14:paraId="636C47E1" w14:textId="6212FC9F" w:rsidR="00264040" w:rsidRPr="00456B08" w:rsidRDefault="00264040" w:rsidP="003E417F">
            <w:pPr>
              <w:spacing w:line="276" w:lineRule="auto"/>
              <w:rPr>
                <w:rFonts w:ascii="Arial" w:hAnsi="Arial" w:cs="Arial"/>
                <w:color w:val="11306E"/>
                <w:sz w:val="24"/>
                <w:szCs w:val="24"/>
              </w:rPr>
            </w:pPr>
            <w:r w:rsidRPr="00BB0CF2">
              <w:rPr>
                <w:rFonts w:ascii="Arial" w:hAnsi="Arial" w:cs="Arial"/>
                <w:i/>
                <w:color w:val="11306E"/>
                <w:sz w:val="24"/>
                <w:szCs w:val="24"/>
              </w:rPr>
              <w:t>Pole opisowe</w:t>
            </w:r>
          </w:p>
        </w:tc>
      </w:tr>
      <w:tr w:rsidR="002023D6" w:rsidRPr="00AF7B84" w14:paraId="65397D61" w14:textId="77777777" w:rsidTr="00962414">
        <w:tc>
          <w:tcPr>
            <w:tcW w:w="2093" w:type="dxa"/>
            <w:shd w:val="clear" w:color="auto" w:fill="9CC2E5"/>
          </w:tcPr>
          <w:p w14:paraId="59BEBE70" w14:textId="77777777" w:rsidR="0087191D" w:rsidRPr="00AF7B84" w:rsidRDefault="00715529" w:rsidP="003E417F">
            <w:pPr>
              <w:spacing w:after="0" w:line="276" w:lineRule="auto"/>
              <w:rPr>
                <w:rFonts w:ascii="Arial" w:hAnsi="Arial" w:cs="Arial"/>
                <w:b/>
                <w:sz w:val="24"/>
                <w:szCs w:val="24"/>
              </w:rPr>
            </w:pPr>
            <w:r w:rsidRPr="00AF7B84">
              <w:rPr>
                <w:rFonts w:ascii="Arial" w:hAnsi="Arial" w:cs="Arial"/>
                <w:b/>
                <w:sz w:val="24"/>
                <w:szCs w:val="24"/>
              </w:rPr>
              <w:t>8.</w:t>
            </w:r>
            <w:r w:rsidR="009D3B41" w:rsidRPr="00AF7B84">
              <w:rPr>
                <w:rFonts w:ascii="Arial" w:hAnsi="Arial" w:cs="Arial"/>
                <w:b/>
                <w:sz w:val="24"/>
                <w:szCs w:val="24"/>
              </w:rPr>
              <w:t xml:space="preserve"> </w:t>
            </w:r>
            <w:r w:rsidR="0087191D" w:rsidRPr="00AF7B84">
              <w:rPr>
                <w:rFonts w:ascii="Arial" w:hAnsi="Arial" w:cs="Arial"/>
                <w:b/>
                <w:sz w:val="24"/>
                <w:szCs w:val="24"/>
              </w:rPr>
              <w:t>KRYTERIUM:</w:t>
            </w:r>
          </w:p>
        </w:tc>
        <w:tc>
          <w:tcPr>
            <w:tcW w:w="7447" w:type="dxa"/>
            <w:gridSpan w:val="3"/>
            <w:shd w:val="clear" w:color="auto" w:fill="9CC2E5"/>
          </w:tcPr>
          <w:p w14:paraId="059CA383" w14:textId="77777777" w:rsidR="0087191D" w:rsidRPr="00AF7B84" w:rsidRDefault="0087191D" w:rsidP="003E417F">
            <w:pPr>
              <w:spacing w:after="0" w:line="276" w:lineRule="auto"/>
              <w:rPr>
                <w:rFonts w:ascii="Arial" w:hAnsi="Arial" w:cs="Arial"/>
                <w:sz w:val="24"/>
                <w:szCs w:val="24"/>
              </w:rPr>
            </w:pPr>
            <w:r w:rsidRPr="00AF7B84">
              <w:rPr>
                <w:rFonts w:ascii="Arial" w:hAnsi="Arial" w:cs="Arial"/>
                <w:sz w:val="24"/>
                <w:szCs w:val="24"/>
              </w:rPr>
              <w:t>Odporność infrastruktury na zmiany klimatu</w:t>
            </w:r>
          </w:p>
        </w:tc>
      </w:tr>
      <w:tr w:rsidR="001163D5" w:rsidRPr="00AF7B84" w14:paraId="6CC1E327" w14:textId="77777777" w:rsidTr="00703250">
        <w:trPr>
          <w:trHeight w:val="558"/>
        </w:trPr>
        <w:tc>
          <w:tcPr>
            <w:tcW w:w="9540" w:type="dxa"/>
            <w:gridSpan w:val="4"/>
            <w:shd w:val="clear" w:color="auto" w:fill="auto"/>
          </w:tcPr>
          <w:p w14:paraId="698BD331" w14:textId="77777777" w:rsidR="001163D5" w:rsidRPr="00456B08" w:rsidRDefault="005978BB" w:rsidP="003E417F">
            <w:pPr>
              <w:spacing w:line="276" w:lineRule="auto"/>
              <w:rPr>
                <w:rFonts w:ascii="Arial" w:hAnsi="Arial" w:cs="Arial"/>
                <w:color w:val="11306E"/>
                <w:sz w:val="24"/>
                <w:szCs w:val="24"/>
              </w:rPr>
            </w:pPr>
            <w:r w:rsidRPr="00456B08">
              <w:rPr>
                <w:rFonts w:ascii="Arial" w:hAnsi="Arial" w:cs="Arial"/>
                <w:color w:val="11306E"/>
                <w:sz w:val="24"/>
                <w:szCs w:val="24"/>
              </w:rPr>
              <w:t>Dla</w:t>
            </w:r>
            <w:r w:rsidR="001163D5" w:rsidRPr="00456B08">
              <w:rPr>
                <w:rFonts w:ascii="Arial" w:hAnsi="Arial" w:cs="Arial"/>
                <w:color w:val="11306E"/>
                <w:sz w:val="24"/>
                <w:szCs w:val="24"/>
              </w:rPr>
              <w:t xml:space="preserve"> inwestycji w infrastrukturę, której przewidywana trwałość wynosi co najmniej </w:t>
            </w:r>
            <w:r w:rsidR="00A932B2" w:rsidRPr="00456B08">
              <w:rPr>
                <w:rFonts w:ascii="Arial" w:hAnsi="Arial" w:cs="Arial"/>
                <w:color w:val="11306E"/>
                <w:sz w:val="24"/>
                <w:szCs w:val="24"/>
              </w:rPr>
              <w:t>5</w:t>
            </w:r>
            <w:r w:rsidR="001163D5" w:rsidRPr="00456B08">
              <w:rPr>
                <w:rFonts w:ascii="Arial" w:hAnsi="Arial" w:cs="Arial"/>
                <w:color w:val="11306E"/>
                <w:sz w:val="24"/>
                <w:szCs w:val="24"/>
              </w:rPr>
              <w:t xml:space="preserve"> lat</w:t>
            </w:r>
            <w:r w:rsidR="000F7521" w:rsidRPr="00456B08">
              <w:rPr>
                <w:rFonts w:ascii="Arial" w:hAnsi="Arial" w:cs="Arial"/>
                <w:color w:val="11306E"/>
                <w:sz w:val="24"/>
                <w:szCs w:val="24"/>
              </w:rPr>
              <w:t>,</w:t>
            </w:r>
            <w:r w:rsidR="001163D5" w:rsidRPr="00456B08">
              <w:rPr>
                <w:rFonts w:ascii="Arial" w:hAnsi="Arial" w:cs="Arial"/>
                <w:color w:val="11306E"/>
                <w:sz w:val="24"/>
                <w:szCs w:val="24"/>
              </w:rPr>
              <w:t xml:space="preserve">  zapewniono uodpornienie na zmiany klimatu</w:t>
            </w:r>
            <w:r w:rsidRPr="00456B08">
              <w:rPr>
                <w:rFonts w:ascii="Arial" w:hAnsi="Arial" w:cs="Arial"/>
                <w:color w:val="11306E"/>
                <w:sz w:val="24"/>
                <w:szCs w:val="24"/>
              </w:rPr>
              <w:t>.</w:t>
            </w:r>
            <w:r w:rsidR="001D03CA" w:rsidRPr="00456B08">
              <w:rPr>
                <w:rFonts w:ascii="Arial" w:hAnsi="Arial" w:cs="Arial"/>
                <w:color w:val="11306E"/>
                <w:sz w:val="24"/>
                <w:szCs w:val="24"/>
              </w:rPr>
              <w:t xml:space="preserve"> Zaznacz właściwą odpowiedź:</w:t>
            </w:r>
          </w:p>
          <w:p w14:paraId="343200A7" w14:textId="77777777" w:rsidR="00A932B2" w:rsidRPr="00456B08" w:rsidRDefault="00A932B2" w:rsidP="003E417F">
            <w:pPr>
              <w:spacing w:after="0"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TAK</w:t>
            </w:r>
          </w:p>
          <w:p w14:paraId="7D4FD830" w14:textId="77777777" w:rsidR="00A932B2" w:rsidRPr="00456B08" w:rsidRDefault="00A932B2" w:rsidP="003E417F">
            <w:pPr>
              <w:spacing w:after="0"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w:t>
            </w:r>
          </w:p>
          <w:p w14:paraId="7B259B40" w14:textId="77777777" w:rsidR="001163D5" w:rsidRPr="00456B08" w:rsidRDefault="00A932B2" w:rsidP="003E417F">
            <w:pPr>
              <w:spacing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 DOTYCZY</w:t>
            </w:r>
          </w:p>
        </w:tc>
      </w:tr>
      <w:tr w:rsidR="00A932B2" w:rsidRPr="00AF7B84" w14:paraId="21AACEB6" w14:textId="77777777" w:rsidTr="00703250">
        <w:trPr>
          <w:trHeight w:val="557"/>
        </w:trPr>
        <w:tc>
          <w:tcPr>
            <w:tcW w:w="9540" w:type="dxa"/>
            <w:gridSpan w:val="4"/>
            <w:shd w:val="clear" w:color="auto" w:fill="auto"/>
          </w:tcPr>
          <w:p w14:paraId="65344793" w14:textId="77777777" w:rsidR="003E417F" w:rsidRPr="003E417F" w:rsidRDefault="002023D6" w:rsidP="003E417F">
            <w:pPr>
              <w:pStyle w:val="Tekstkomentarza"/>
              <w:spacing w:line="276" w:lineRule="auto"/>
              <w:rPr>
                <w:rFonts w:ascii="Arial" w:hAnsi="Arial" w:cs="Arial"/>
                <w:color w:val="11306E"/>
                <w:sz w:val="24"/>
                <w:szCs w:val="24"/>
              </w:rPr>
            </w:pPr>
            <w:r w:rsidRPr="00456B08">
              <w:rPr>
                <w:rFonts w:ascii="Arial" w:hAnsi="Arial" w:cs="Arial"/>
                <w:color w:val="11306E"/>
                <w:sz w:val="24"/>
                <w:szCs w:val="24"/>
              </w:rPr>
              <w:t>Jeżeli zaznaczyłeś TAK, o</w:t>
            </w:r>
            <w:r w:rsidR="00A932B2" w:rsidRPr="00456B08">
              <w:rPr>
                <w:rFonts w:ascii="Arial" w:hAnsi="Arial" w:cs="Arial"/>
                <w:color w:val="11306E"/>
                <w:sz w:val="24"/>
                <w:szCs w:val="24"/>
              </w:rPr>
              <w:t>pisz przyjęte w projekcie rozwiązania, materiały, działania, które zapewniają trwałość i odporność infrastruktury na ryzyko zmian klimatu.</w:t>
            </w:r>
            <w:r w:rsidR="00ED2CC2" w:rsidRPr="00456B08">
              <w:rPr>
                <w:rFonts w:ascii="Arial" w:hAnsi="Arial" w:cs="Arial"/>
                <w:color w:val="11306E"/>
                <w:sz w:val="24"/>
                <w:szCs w:val="24"/>
              </w:rPr>
              <w:t xml:space="preserve"> </w:t>
            </w:r>
            <w:r w:rsidR="008E6874" w:rsidRPr="00456B08">
              <w:rPr>
                <w:rFonts w:ascii="Arial" w:hAnsi="Arial" w:cs="Arial"/>
                <w:color w:val="11306E"/>
                <w:sz w:val="24"/>
                <w:szCs w:val="24"/>
              </w:rPr>
              <w:t xml:space="preserve">Opis informacji na temat weryfikacji pod względem wpływu na klimat musi być zgodny z metodyką wynikającą z Wytycznych Komisji Europejskiej: ZAWIADOMIENIE KOMISJI Wytyczne techniczne dotyczące weryfikacji infrastruktury pod względem wpływu na klimat  w latach 2021–2027 (2021/C 373/01). </w:t>
            </w:r>
            <w:r w:rsidR="00201C43" w:rsidRPr="00456B08">
              <w:rPr>
                <w:rFonts w:ascii="Arial" w:hAnsi="Arial" w:cs="Arial"/>
                <w:color w:val="11306E"/>
                <w:sz w:val="24"/>
                <w:szCs w:val="24"/>
              </w:rPr>
              <w:t>Opis informacji powinien stanowić sumaryczne wnioski, potwierdzające, że badano infrastrukturę pod kątem różnych aspektów z Zawiadomienia.</w:t>
            </w:r>
          </w:p>
        </w:tc>
      </w:tr>
      <w:tr w:rsidR="00264040" w:rsidRPr="00AF7B84" w14:paraId="75FAEA2A" w14:textId="77777777" w:rsidTr="00703250">
        <w:trPr>
          <w:trHeight w:val="557"/>
        </w:trPr>
        <w:tc>
          <w:tcPr>
            <w:tcW w:w="9540" w:type="dxa"/>
            <w:gridSpan w:val="4"/>
            <w:shd w:val="clear" w:color="auto" w:fill="auto"/>
          </w:tcPr>
          <w:p w14:paraId="5AC94222" w14:textId="35F648F7" w:rsidR="00264040" w:rsidRPr="00456B08" w:rsidRDefault="00264040" w:rsidP="003E417F">
            <w:pPr>
              <w:pStyle w:val="Tekstkomentarza"/>
              <w:spacing w:line="276" w:lineRule="auto"/>
              <w:rPr>
                <w:rFonts w:ascii="Arial" w:hAnsi="Arial" w:cs="Arial"/>
                <w:color w:val="11306E"/>
                <w:sz w:val="24"/>
                <w:szCs w:val="24"/>
              </w:rPr>
            </w:pPr>
            <w:r w:rsidRPr="00BB0CF2">
              <w:rPr>
                <w:rFonts w:ascii="Arial" w:hAnsi="Arial" w:cs="Arial"/>
                <w:i/>
                <w:color w:val="11306E"/>
                <w:sz w:val="24"/>
                <w:szCs w:val="24"/>
              </w:rPr>
              <w:lastRenderedPageBreak/>
              <w:t>Pole opisowe</w:t>
            </w:r>
          </w:p>
        </w:tc>
      </w:tr>
    </w:tbl>
    <w:p w14:paraId="30C8DCB5" w14:textId="77777777" w:rsidR="00426703" w:rsidRPr="00AF7B84" w:rsidRDefault="00426703" w:rsidP="003E417F">
      <w:pPr>
        <w:spacing w:line="276" w:lineRule="auto"/>
        <w:rPr>
          <w:rFonts w:ascii="Arial" w:hAnsi="Arial" w:cs="Arial"/>
          <w:sz w:val="24"/>
          <w:szCs w:val="24"/>
        </w:rPr>
      </w:pPr>
    </w:p>
    <w:p w14:paraId="24C7D543" w14:textId="77777777" w:rsidR="00426703" w:rsidRPr="00AF7B84" w:rsidRDefault="000F7521" w:rsidP="003E417F">
      <w:pPr>
        <w:numPr>
          <w:ilvl w:val="0"/>
          <w:numId w:val="21"/>
        </w:numPr>
        <w:spacing w:line="276" w:lineRule="auto"/>
        <w:ind w:left="284"/>
        <w:rPr>
          <w:rFonts w:ascii="Arial" w:hAnsi="Arial" w:cs="Arial"/>
          <w:sz w:val="24"/>
          <w:szCs w:val="24"/>
        </w:rPr>
      </w:pPr>
      <w:r w:rsidRPr="00AF7B84">
        <w:rPr>
          <w:rFonts w:ascii="Arial" w:hAnsi="Arial" w:cs="Arial"/>
          <w:b/>
          <w:sz w:val="24"/>
          <w:szCs w:val="24"/>
        </w:rPr>
        <w:t xml:space="preserve">KRYTERIA </w:t>
      </w:r>
      <w:r w:rsidR="00426703" w:rsidRPr="00AF7B84">
        <w:rPr>
          <w:rFonts w:ascii="Arial" w:hAnsi="Arial" w:cs="Arial"/>
          <w:b/>
          <w:sz w:val="24"/>
          <w:szCs w:val="24"/>
        </w:rPr>
        <w:t>JAKOŚCIOWE</w:t>
      </w:r>
      <w:r w:rsidR="00426703" w:rsidRPr="00AF7B84">
        <w:rPr>
          <w:rFonts w:ascii="Arial" w:hAnsi="Arial" w:cs="Arial"/>
          <w:sz w:val="24"/>
          <w:szCs w:val="24"/>
        </w:rPr>
        <w:t xml:space="preserve"> </w:t>
      </w:r>
      <w:r w:rsidR="00AD7FB3" w:rsidRPr="00AF7B84">
        <w:rPr>
          <w:rFonts w:ascii="Arial" w:hAnsi="Arial" w:cs="Arial"/>
          <w:b/>
          <w:sz w:val="24"/>
          <w:szCs w:val="24"/>
        </w:rPr>
        <w:t>SPECYFICZNE</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447"/>
      </w:tblGrid>
      <w:tr w:rsidR="00426703" w:rsidRPr="00AF7B84" w14:paraId="46BF2B5E" w14:textId="77777777" w:rsidTr="00962414">
        <w:tc>
          <w:tcPr>
            <w:tcW w:w="2093" w:type="dxa"/>
            <w:shd w:val="clear" w:color="auto" w:fill="9CC2E5"/>
            <w:vAlign w:val="center"/>
          </w:tcPr>
          <w:p w14:paraId="214D2616" w14:textId="77777777" w:rsidR="00426703" w:rsidRPr="00AF7B84" w:rsidRDefault="00715529" w:rsidP="003E417F">
            <w:pPr>
              <w:spacing w:after="0" w:line="276" w:lineRule="auto"/>
              <w:jc w:val="left"/>
              <w:rPr>
                <w:rFonts w:ascii="Arial" w:hAnsi="Arial" w:cs="Arial"/>
                <w:b/>
                <w:sz w:val="24"/>
                <w:szCs w:val="24"/>
              </w:rPr>
            </w:pPr>
            <w:r w:rsidRPr="00AF7B84">
              <w:rPr>
                <w:rFonts w:ascii="Arial" w:hAnsi="Arial" w:cs="Arial"/>
                <w:b/>
                <w:sz w:val="24"/>
                <w:szCs w:val="24"/>
              </w:rPr>
              <w:t>1.</w:t>
            </w:r>
            <w:r w:rsidR="009D3B41" w:rsidRPr="00AF7B84">
              <w:rPr>
                <w:rFonts w:ascii="Arial" w:hAnsi="Arial" w:cs="Arial"/>
                <w:b/>
                <w:sz w:val="24"/>
                <w:szCs w:val="24"/>
              </w:rPr>
              <w:t xml:space="preserve"> </w:t>
            </w:r>
            <w:r w:rsidR="00426703" w:rsidRPr="00AF7B84">
              <w:rPr>
                <w:rFonts w:ascii="Arial" w:hAnsi="Arial" w:cs="Arial"/>
                <w:b/>
                <w:sz w:val="24"/>
                <w:szCs w:val="24"/>
              </w:rPr>
              <w:t>KRYTERIUM:</w:t>
            </w:r>
          </w:p>
        </w:tc>
        <w:tc>
          <w:tcPr>
            <w:tcW w:w="7447" w:type="dxa"/>
            <w:shd w:val="clear" w:color="auto" w:fill="9CC2E5"/>
            <w:vAlign w:val="center"/>
          </w:tcPr>
          <w:p w14:paraId="27BADD0E" w14:textId="77777777" w:rsidR="00426703" w:rsidRPr="00AF7B84" w:rsidRDefault="00426703" w:rsidP="003E417F">
            <w:pPr>
              <w:spacing w:after="0" w:line="276" w:lineRule="auto"/>
              <w:jc w:val="left"/>
              <w:rPr>
                <w:rFonts w:ascii="Arial" w:hAnsi="Arial" w:cs="Arial"/>
                <w:sz w:val="24"/>
                <w:szCs w:val="24"/>
              </w:rPr>
            </w:pPr>
            <w:r w:rsidRPr="00AF7B84">
              <w:rPr>
                <w:rFonts w:ascii="Arial" w:hAnsi="Arial" w:cs="Arial"/>
                <w:sz w:val="24"/>
                <w:szCs w:val="24"/>
              </w:rPr>
              <w:t>Komplementarność</w:t>
            </w:r>
          </w:p>
        </w:tc>
      </w:tr>
      <w:tr w:rsidR="00426703" w:rsidRPr="00AF7B84" w14:paraId="46D6A9A3" w14:textId="77777777" w:rsidTr="00467846">
        <w:trPr>
          <w:trHeight w:val="1410"/>
        </w:trPr>
        <w:tc>
          <w:tcPr>
            <w:tcW w:w="9540" w:type="dxa"/>
            <w:gridSpan w:val="2"/>
            <w:shd w:val="clear" w:color="auto" w:fill="auto"/>
          </w:tcPr>
          <w:p w14:paraId="2EEF815A" w14:textId="77777777" w:rsidR="00426703" w:rsidRPr="00456B08" w:rsidRDefault="00426703" w:rsidP="003E417F">
            <w:pPr>
              <w:spacing w:line="276" w:lineRule="auto"/>
              <w:rPr>
                <w:rFonts w:ascii="Arial" w:hAnsi="Arial" w:cs="Arial"/>
                <w:color w:val="11306E"/>
                <w:sz w:val="24"/>
                <w:szCs w:val="24"/>
              </w:rPr>
            </w:pPr>
            <w:r w:rsidRPr="00456B08">
              <w:rPr>
                <w:rFonts w:ascii="Arial" w:hAnsi="Arial" w:cs="Arial"/>
                <w:color w:val="11306E"/>
                <w:sz w:val="24"/>
                <w:szCs w:val="24"/>
              </w:rPr>
              <w:t>Projekt jest związany z innymi przedsięwzięciami dotyczącymi ochrony środowiska (niezależnie od źródeł finansowania i podmiotu realizującego). Analizowane projekty i ich rezultaty warunkują się nawzajem.</w:t>
            </w:r>
            <w:r w:rsidR="00303417" w:rsidRPr="00456B08">
              <w:rPr>
                <w:rFonts w:ascii="Arial" w:hAnsi="Arial" w:cs="Arial"/>
                <w:color w:val="11306E"/>
                <w:sz w:val="24"/>
                <w:szCs w:val="24"/>
              </w:rPr>
              <w:t xml:space="preserve"> Zaznacz właściwą odpowiedź:</w:t>
            </w:r>
          </w:p>
          <w:p w14:paraId="3542291F" w14:textId="77777777" w:rsidR="00426703" w:rsidRPr="00456B08" w:rsidRDefault="00426703" w:rsidP="003E417F">
            <w:pPr>
              <w:spacing w:after="0"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TAK</w:t>
            </w:r>
          </w:p>
          <w:p w14:paraId="4630526B" w14:textId="77777777" w:rsidR="00426703" w:rsidRPr="00AF7B84" w:rsidRDefault="00426703" w:rsidP="003E417F">
            <w:pPr>
              <w:spacing w:line="276" w:lineRule="auto"/>
              <w:rPr>
                <w:rFonts w:ascii="Arial" w:hAnsi="Arial" w:cs="Arial"/>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w:t>
            </w:r>
          </w:p>
        </w:tc>
      </w:tr>
      <w:tr w:rsidR="00426703" w:rsidRPr="00AF7B84" w14:paraId="32679042" w14:textId="77777777" w:rsidTr="00467846">
        <w:trPr>
          <w:trHeight w:val="1410"/>
        </w:trPr>
        <w:tc>
          <w:tcPr>
            <w:tcW w:w="9540" w:type="dxa"/>
            <w:gridSpan w:val="2"/>
            <w:shd w:val="clear" w:color="auto" w:fill="auto"/>
          </w:tcPr>
          <w:p w14:paraId="3436B918" w14:textId="77777777" w:rsidR="00426703" w:rsidRPr="003E417F" w:rsidRDefault="00426703" w:rsidP="003E417F">
            <w:pPr>
              <w:spacing w:line="276" w:lineRule="auto"/>
              <w:rPr>
                <w:rFonts w:ascii="Arial" w:hAnsi="Arial" w:cs="Arial"/>
                <w:color w:val="11306E"/>
                <w:sz w:val="24"/>
                <w:szCs w:val="24"/>
              </w:rPr>
            </w:pPr>
            <w:r w:rsidRPr="00456B08">
              <w:rPr>
                <w:rFonts w:ascii="Arial" w:hAnsi="Arial" w:cs="Arial"/>
                <w:color w:val="11306E"/>
                <w:sz w:val="24"/>
                <w:szCs w:val="24"/>
              </w:rPr>
              <w:t>Jeżeli zaznaczyłeś TAK, opisz powiązania z innym</w:t>
            </w:r>
            <w:r w:rsidR="000F7521" w:rsidRPr="00456B08">
              <w:rPr>
                <w:rFonts w:ascii="Arial" w:hAnsi="Arial" w:cs="Arial"/>
                <w:color w:val="11306E"/>
                <w:sz w:val="24"/>
                <w:szCs w:val="24"/>
              </w:rPr>
              <w:t>i</w:t>
            </w:r>
            <w:r w:rsidRPr="00456B08">
              <w:rPr>
                <w:rFonts w:ascii="Arial" w:hAnsi="Arial" w:cs="Arial"/>
                <w:color w:val="11306E"/>
                <w:sz w:val="24"/>
                <w:szCs w:val="24"/>
              </w:rPr>
              <w:t xml:space="preserve"> projekt</w:t>
            </w:r>
            <w:r w:rsidR="005978BB" w:rsidRPr="00456B08">
              <w:rPr>
                <w:rFonts w:ascii="Arial" w:hAnsi="Arial" w:cs="Arial"/>
                <w:color w:val="11306E"/>
                <w:sz w:val="24"/>
                <w:szCs w:val="24"/>
              </w:rPr>
              <w:t>a</w:t>
            </w:r>
            <w:r w:rsidRPr="00456B08">
              <w:rPr>
                <w:rFonts w:ascii="Arial" w:hAnsi="Arial" w:cs="Arial"/>
                <w:color w:val="11306E"/>
                <w:sz w:val="24"/>
                <w:szCs w:val="24"/>
              </w:rPr>
              <w:t xml:space="preserve">mi zrealizowanymi, w trakcie realizacji lub które uzyskały decyzję o finansowaniu. Podaj szczegółowe informacje na temat tych projektów (nazwa, beneficjent, okres realizacji, źródło finansowania, zakres). </w:t>
            </w:r>
            <w:r w:rsidR="005978BB" w:rsidRPr="00456B08">
              <w:rPr>
                <w:rFonts w:ascii="Arial" w:hAnsi="Arial" w:cs="Arial"/>
                <w:color w:val="11306E"/>
                <w:sz w:val="24"/>
                <w:szCs w:val="24"/>
              </w:rPr>
              <w:t>Opisz</w:t>
            </w:r>
            <w:r w:rsidR="000F7521" w:rsidRPr="00456B08">
              <w:rPr>
                <w:rFonts w:ascii="Arial" w:hAnsi="Arial" w:cs="Arial"/>
                <w:color w:val="11306E"/>
                <w:sz w:val="24"/>
                <w:szCs w:val="24"/>
              </w:rPr>
              <w:t>,</w:t>
            </w:r>
            <w:r w:rsidR="005978BB" w:rsidRPr="00456B08">
              <w:rPr>
                <w:rFonts w:ascii="Arial" w:hAnsi="Arial" w:cs="Arial"/>
                <w:color w:val="11306E"/>
                <w:sz w:val="24"/>
                <w:szCs w:val="24"/>
              </w:rPr>
              <w:t xml:space="preserve"> </w:t>
            </w:r>
            <w:r w:rsidRPr="00456B08">
              <w:rPr>
                <w:rFonts w:ascii="Arial" w:hAnsi="Arial" w:cs="Arial"/>
                <w:color w:val="11306E"/>
                <w:sz w:val="24"/>
                <w:szCs w:val="24"/>
              </w:rPr>
              <w:t>w jaki sposób projekty warunkują się wzajemnie lub stanowią następujące po sobie etapy określonego programu lub planu działania.</w:t>
            </w:r>
            <w:bookmarkStart w:id="7" w:name="_GoBack"/>
            <w:bookmarkEnd w:id="7"/>
          </w:p>
        </w:tc>
      </w:tr>
      <w:tr w:rsidR="00264040" w:rsidRPr="00AF7B84" w14:paraId="47CC4BF9" w14:textId="77777777" w:rsidTr="00467846">
        <w:trPr>
          <w:trHeight w:val="1410"/>
        </w:trPr>
        <w:tc>
          <w:tcPr>
            <w:tcW w:w="9540" w:type="dxa"/>
            <w:gridSpan w:val="2"/>
            <w:shd w:val="clear" w:color="auto" w:fill="auto"/>
          </w:tcPr>
          <w:p w14:paraId="07F11C03" w14:textId="038B61BB" w:rsidR="00264040" w:rsidRPr="00456B08" w:rsidRDefault="00264040" w:rsidP="003E417F">
            <w:pPr>
              <w:spacing w:line="276" w:lineRule="auto"/>
              <w:rPr>
                <w:rFonts w:ascii="Arial" w:hAnsi="Arial" w:cs="Arial"/>
                <w:color w:val="11306E"/>
                <w:sz w:val="24"/>
                <w:szCs w:val="24"/>
              </w:rPr>
            </w:pPr>
            <w:r w:rsidRPr="00BB0CF2">
              <w:rPr>
                <w:rFonts w:ascii="Arial" w:hAnsi="Arial" w:cs="Arial"/>
                <w:i/>
                <w:color w:val="11306E"/>
                <w:sz w:val="24"/>
                <w:szCs w:val="24"/>
              </w:rPr>
              <w:t>Pole opisowe</w:t>
            </w:r>
          </w:p>
        </w:tc>
      </w:tr>
      <w:tr w:rsidR="00426703" w:rsidRPr="00AF7B84" w14:paraId="1A42CA56" w14:textId="77777777" w:rsidTr="00962414">
        <w:tc>
          <w:tcPr>
            <w:tcW w:w="2093" w:type="dxa"/>
            <w:shd w:val="clear" w:color="auto" w:fill="9CC2E5"/>
            <w:vAlign w:val="center"/>
          </w:tcPr>
          <w:p w14:paraId="4A15F2D7" w14:textId="77777777" w:rsidR="00426703" w:rsidRPr="00AF7B84" w:rsidRDefault="00715529" w:rsidP="003E417F">
            <w:pPr>
              <w:spacing w:after="0" w:line="276" w:lineRule="auto"/>
              <w:jc w:val="left"/>
              <w:rPr>
                <w:rFonts w:ascii="Arial" w:hAnsi="Arial" w:cs="Arial"/>
                <w:b/>
                <w:sz w:val="24"/>
                <w:szCs w:val="24"/>
              </w:rPr>
            </w:pPr>
            <w:r w:rsidRPr="00AF7B84">
              <w:rPr>
                <w:rFonts w:ascii="Arial" w:hAnsi="Arial" w:cs="Arial"/>
                <w:b/>
                <w:sz w:val="24"/>
                <w:szCs w:val="24"/>
              </w:rPr>
              <w:t>2.</w:t>
            </w:r>
            <w:r w:rsidR="009D3B41" w:rsidRPr="00AF7B84">
              <w:rPr>
                <w:rFonts w:ascii="Arial" w:hAnsi="Arial" w:cs="Arial"/>
                <w:b/>
                <w:sz w:val="24"/>
                <w:szCs w:val="24"/>
              </w:rPr>
              <w:t xml:space="preserve"> </w:t>
            </w:r>
            <w:r w:rsidR="00426703" w:rsidRPr="00AF7B84">
              <w:rPr>
                <w:rFonts w:ascii="Arial" w:hAnsi="Arial" w:cs="Arial"/>
                <w:b/>
                <w:sz w:val="24"/>
                <w:szCs w:val="24"/>
              </w:rPr>
              <w:t>KRYTERIUM</w:t>
            </w:r>
          </w:p>
        </w:tc>
        <w:tc>
          <w:tcPr>
            <w:tcW w:w="7447" w:type="dxa"/>
            <w:shd w:val="clear" w:color="auto" w:fill="9CC2E5"/>
            <w:vAlign w:val="center"/>
          </w:tcPr>
          <w:p w14:paraId="47120B28" w14:textId="77777777" w:rsidR="00426703" w:rsidRPr="00AF7B84" w:rsidRDefault="00426703" w:rsidP="003E417F">
            <w:pPr>
              <w:spacing w:after="0" w:line="276" w:lineRule="auto"/>
              <w:jc w:val="left"/>
              <w:rPr>
                <w:rFonts w:ascii="Arial" w:hAnsi="Arial" w:cs="Arial"/>
                <w:sz w:val="24"/>
                <w:szCs w:val="24"/>
              </w:rPr>
            </w:pPr>
            <w:r w:rsidRPr="00AF7B84">
              <w:rPr>
                <w:rFonts w:ascii="Arial" w:hAnsi="Arial" w:cs="Arial"/>
                <w:sz w:val="24"/>
                <w:szCs w:val="24"/>
              </w:rPr>
              <w:t>Zgodność z gminnym planem rewitalizacji</w:t>
            </w:r>
          </w:p>
        </w:tc>
      </w:tr>
      <w:tr w:rsidR="00426703" w:rsidRPr="00AF7B84" w14:paraId="779AFA0C" w14:textId="77777777" w:rsidTr="00467846">
        <w:tc>
          <w:tcPr>
            <w:tcW w:w="9540" w:type="dxa"/>
            <w:gridSpan w:val="2"/>
            <w:shd w:val="clear" w:color="auto" w:fill="auto"/>
          </w:tcPr>
          <w:p w14:paraId="0F58FFB1" w14:textId="77777777" w:rsidR="00426703" w:rsidRPr="00456B08" w:rsidRDefault="00426703" w:rsidP="003E417F">
            <w:pPr>
              <w:spacing w:line="276" w:lineRule="auto"/>
              <w:rPr>
                <w:rFonts w:ascii="Arial" w:hAnsi="Arial" w:cs="Arial"/>
                <w:color w:val="11306E"/>
                <w:sz w:val="24"/>
                <w:szCs w:val="24"/>
              </w:rPr>
            </w:pPr>
            <w:r w:rsidRPr="00456B08">
              <w:rPr>
                <w:rFonts w:ascii="Arial" w:hAnsi="Arial" w:cs="Arial"/>
                <w:color w:val="11306E"/>
                <w:sz w:val="24"/>
                <w:szCs w:val="24"/>
              </w:rPr>
              <w:t>Projekt jest realizowany na obszarze rewitalizacji lub część budowanej sieci przebiega przez obszar objęty rewitalizacją</w:t>
            </w:r>
            <w:r w:rsidR="00303417" w:rsidRPr="00456B08">
              <w:rPr>
                <w:rFonts w:ascii="Arial" w:hAnsi="Arial" w:cs="Arial"/>
                <w:color w:val="11306E"/>
                <w:sz w:val="24"/>
                <w:szCs w:val="24"/>
              </w:rPr>
              <w:t>. Zaznacz właściwą odpowiedź:</w:t>
            </w:r>
          </w:p>
          <w:p w14:paraId="6455D07D" w14:textId="77777777" w:rsidR="00426703" w:rsidRPr="00456B08" w:rsidRDefault="00426703" w:rsidP="003E417F">
            <w:pPr>
              <w:spacing w:after="0"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TAK</w:t>
            </w:r>
          </w:p>
          <w:p w14:paraId="4B2C252D" w14:textId="77777777" w:rsidR="00426703" w:rsidRPr="00AF7B84" w:rsidRDefault="00426703" w:rsidP="003E417F">
            <w:pPr>
              <w:spacing w:line="276" w:lineRule="auto"/>
              <w:rPr>
                <w:rFonts w:ascii="Arial" w:hAnsi="Arial" w:cs="Arial"/>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w:t>
            </w:r>
          </w:p>
        </w:tc>
      </w:tr>
      <w:tr w:rsidR="00426703" w:rsidRPr="00AF7B84" w14:paraId="03BAA095" w14:textId="77777777" w:rsidTr="00962414">
        <w:tc>
          <w:tcPr>
            <w:tcW w:w="2093" w:type="dxa"/>
            <w:shd w:val="clear" w:color="auto" w:fill="9CC2E5"/>
            <w:vAlign w:val="center"/>
          </w:tcPr>
          <w:p w14:paraId="0F77A23D" w14:textId="77777777" w:rsidR="00426703" w:rsidRPr="00AF7B84" w:rsidRDefault="00715529" w:rsidP="003E417F">
            <w:pPr>
              <w:spacing w:after="0" w:line="276" w:lineRule="auto"/>
              <w:jc w:val="left"/>
              <w:rPr>
                <w:rFonts w:ascii="Arial" w:hAnsi="Arial" w:cs="Arial"/>
                <w:b/>
                <w:sz w:val="24"/>
                <w:szCs w:val="24"/>
              </w:rPr>
            </w:pPr>
            <w:r w:rsidRPr="00AF7B84">
              <w:rPr>
                <w:rFonts w:ascii="Arial" w:hAnsi="Arial" w:cs="Arial"/>
                <w:b/>
                <w:sz w:val="24"/>
                <w:szCs w:val="24"/>
              </w:rPr>
              <w:t>3.</w:t>
            </w:r>
            <w:r w:rsidR="009D3B41" w:rsidRPr="00AF7B84">
              <w:rPr>
                <w:rFonts w:ascii="Arial" w:hAnsi="Arial" w:cs="Arial"/>
                <w:b/>
                <w:sz w:val="24"/>
                <w:szCs w:val="24"/>
              </w:rPr>
              <w:t xml:space="preserve"> </w:t>
            </w:r>
            <w:r w:rsidR="00426703" w:rsidRPr="00AF7B84">
              <w:rPr>
                <w:rFonts w:ascii="Arial" w:hAnsi="Arial" w:cs="Arial"/>
                <w:b/>
                <w:sz w:val="24"/>
                <w:szCs w:val="24"/>
              </w:rPr>
              <w:t>KRYTERIUM:</w:t>
            </w:r>
          </w:p>
        </w:tc>
        <w:tc>
          <w:tcPr>
            <w:tcW w:w="7447" w:type="dxa"/>
            <w:shd w:val="clear" w:color="auto" w:fill="9CC2E5"/>
            <w:vAlign w:val="center"/>
          </w:tcPr>
          <w:p w14:paraId="7B97A5A5" w14:textId="77777777" w:rsidR="00426703" w:rsidRPr="00AF7B84" w:rsidRDefault="00426703" w:rsidP="003E417F">
            <w:pPr>
              <w:spacing w:after="0" w:line="276" w:lineRule="auto"/>
              <w:jc w:val="left"/>
              <w:rPr>
                <w:rFonts w:ascii="Arial" w:hAnsi="Arial" w:cs="Arial"/>
                <w:sz w:val="24"/>
                <w:szCs w:val="24"/>
              </w:rPr>
            </w:pPr>
            <w:r w:rsidRPr="00AF7B84">
              <w:rPr>
                <w:rFonts w:ascii="Arial" w:hAnsi="Arial" w:cs="Arial"/>
                <w:sz w:val="24"/>
                <w:szCs w:val="24"/>
              </w:rPr>
              <w:t>Oddziaływanie projektu</w:t>
            </w:r>
          </w:p>
        </w:tc>
      </w:tr>
      <w:tr w:rsidR="00426703" w:rsidRPr="00AF7B84" w14:paraId="15B7EC49" w14:textId="77777777" w:rsidTr="00467846">
        <w:trPr>
          <w:trHeight w:val="870"/>
        </w:trPr>
        <w:tc>
          <w:tcPr>
            <w:tcW w:w="9540" w:type="dxa"/>
            <w:gridSpan w:val="2"/>
            <w:shd w:val="clear" w:color="auto" w:fill="auto"/>
          </w:tcPr>
          <w:p w14:paraId="29AF2E80" w14:textId="77777777" w:rsidR="00426703" w:rsidRPr="00456B08" w:rsidRDefault="00426703" w:rsidP="003E417F">
            <w:pPr>
              <w:spacing w:line="276" w:lineRule="auto"/>
              <w:rPr>
                <w:rFonts w:ascii="Arial" w:hAnsi="Arial" w:cs="Arial"/>
                <w:color w:val="11306E"/>
                <w:sz w:val="24"/>
                <w:szCs w:val="24"/>
              </w:rPr>
            </w:pPr>
            <w:r w:rsidRPr="00456B08">
              <w:rPr>
                <w:rFonts w:ascii="Arial" w:hAnsi="Arial" w:cs="Arial"/>
                <w:color w:val="11306E"/>
                <w:sz w:val="24"/>
                <w:szCs w:val="24"/>
              </w:rPr>
              <w:t>Projekt jest realizowany na obszarach objętych formami ochrony przyrody</w:t>
            </w:r>
            <w:r w:rsidR="00303417" w:rsidRPr="00456B08">
              <w:rPr>
                <w:rFonts w:ascii="Arial" w:hAnsi="Arial" w:cs="Arial"/>
                <w:color w:val="11306E"/>
                <w:sz w:val="24"/>
                <w:szCs w:val="24"/>
              </w:rPr>
              <w:t>. Zaznacz właściwą odpowiedź:</w:t>
            </w:r>
          </w:p>
          <w:p w14:paraId="4097AB15" w14:textId="77777777" w:rsidR="00426703" w:rsidRPr="00456B08" w:rsidRDefault="00426703" w:rsidP="003E417F">
            <w:pPr>
              <w:spacing w:after="0"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TAK</w:t>
            </w:r>
          </w:p>
          <w:p w14:paraId="158B2284" w14:textId="77777777" w:rsidR="00426703" w:rsidRPr="00456B08" w:rsidRDefault="00426703" w:rsidP="003E417F">
            <w:pPr>
              <w:spacing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w:t>
            </w:r>
          </w:p>
        </w:tc>
      </w:tr>
      <w:tr w:rsidR="00426703" w:rsidRPr="00AF7B84" w14:paraId="60B37EE4" w14:textId="77777777" w:rsidTr="00467846">
        <w:trPr>
          <w:trHeight w:val="870"/>
        </w:trPr>
        <w:tc>
          <w:tcPr>
            <w:tcW w:w="9540" w:type="dxa"/>
            <w:gridSpan w:val="2"/>
            <w:shd w:val="clear" w:color="auto" w:fill="auto"/>
          </w:tcPr>
          <w:p w14:paraId="4BF06730" w14:textId="77777777" w:rsidR="00426703" w:rsidRPr="00456B08" w:rsidRDefault="00426703" w:rsidP="003E417F">
            <w:pPr>
              <w:spacing w:line="276" w:lineRule="auto"/>
              <w:rPr>
                <w:rFonts w:ascii="Arial" w:hAnsi="Arial" w:cs="Arial"/>
                <w:color w:val="11306E"/>
                <w:sz w:val="24"/>
                <w:szCs w:val="24"/>
              </w:rPr>
            </w:pPr>
            <w:r w:rsidRPr="00456B08">
              <w:rPr>
                <w:rFonts w:ascii="Arial" w:hAnsi="Arial" w:cs="Arial"/>
                <w:color w:val="11306E"/>
                <w:sz w:val="24"/>
                <w:szCs w:val="24"/>
              </w:rPr>
              <w:t>Jeżeli zaznaczyłeś TAK wymień obszary, na terenie których zaplanowana jest realizacja projektu.</w:t>
            </w:r>
          </w:p>
        </w:tc>
      </w:tr>
      <w:tr w:rsidR="00426703" w:rsidRPr="00AF7B84" w14:paraId="39E30A4E" w14:textId="77777777" w:rsidTr="00962414">
        <w:tc>
          <w:tcPr>
            <w:tcW w:w="2093" w:type="dxa"/>
            <w:shd w:val="clear" w:color="auto" w:fill="9CC2E5"/>
            <w:vAlign w:val="center"/>
          </w:tcPr>
          <w:p w14:paraId="6117E497" w14:textId="77777777" w:rsidR="00426703" w:rsidRPr="00AF7B84" w:rsidRDefault="00715529" w:rsidP="003E417F">
            <w:pPr>
              <w:spacing w:after="0" w:line="276" w:lineRule="auto"/>
              <w:jc w:val="left"/>
              <w:rPr>
                <w:rFonts w:ascii="Arial" w:hAnsi="Arial" w:cs="Arial"/>
                <w:b/>
                <w:sz w:val="24"/>
                <w:szCs w:val="24"/>
              </w:rPr>
            </w:pPr>
            <w:r w:rsidRPr="00AF7B84">
              <w:rPr>
                <w:rFonts w:ascii="Arial" w:hAnsi="Arial" w:cs="Arial"/>
                <w:b/>
                <w:sz w:val="24"/>
                <w:szCs w:val="24"/>
              </w:rPr>
              <w:t>4.</w:t>
            </w:r>
            <w:r w:rsidR="009D3B41" w:rsidRPr="00AF7B84">
              <w:rPr>
                <w:rFonts w:ascii="Arial" w:hAnsi="Arial" w:cs="Arial"/>
                <w:b/>
                <w:sz w:val="24"/>
                <w:szCs w:val="24"/>
              </w:rPr>
              <w:t xml:space="preserve"> </w:t>
            </w:r>
            <w:r w:rsidR="00426703" w:rsidRPr="00AF7B84">
              <w:rPr>
                <w:rFonts w:ascii="Arial" w:hAnsi="Arial" w:cs="Arial"/>
                <w:b/>
                <w:sz w:val="24"/>
                <w:szCs w:val="24"/>
              </w:rPr>
              <w:t>KRYTERIUM:</w:t>
            </w:r>
          </w:p>
        </w:tc>
        <w:tc>
          <w:tcPr>
            <w:tcW w:w="7447" w:type="dxa"/>
            <w:shd w:val="clear" w:color="auto" w:fill="9CC2E5"/>
            <w:vAlign w:val="center"/>
          </w:tcPr>
          <w:p w14:paraId="6CA9670B" w14:textId="77777777" w:rsidR="00426703" w:rsidRPr="00AF7B84" w:rsidRDefault="00426703" w:rsidP="003E417F">
            <w:pPr>
              <w:spacing w:after="0" w:line="276" w:lineRule="auto"/>
              <w:jc w:val="left"/>
              <w:rPr>
                <w:rFonts w:ascii="Arial" w:hAnsi="Arial" w:cs="Arial"/>
                <w:sz w:val="24"/>
                <w:szCs w:val="24"/>
              </w:rPr>
            </w:pPr>
            <w:r w:rsidRPr="00AF7B84">
              <w:rPr>
                <w:rFonts w:ascii="Arial" w:hAnsi="Arial" w:cs="Arial"/>
                <w:sz w:val="24"/>
                <w:szCs w:val="24"/>
              </w:rPr>
              <w:t>Realizacja założeń strategii Morza Bałtyckiego</w:t>
            </w:r>
          </w:p>
        </w:tc>
      </w:tr>
      <w:tr w:rsidR="00426703" w:rsidRPr="00AF7B84" w14:paraId="67FFC896" w14:textId="77777777" w:rsidTr="00467846">
        <w:tc>
          <w:tcPr>
            <w:tcW w:w="9540" w:type="dxa"/>
            <w:gridSpan w:val="2"/>
            <w:shd w:val="clear" w:color="auto" w:fill="auto"/>
          </w:tcPr>
          <w:p w14:paraId="560F2F2C" w14:textId="77777777" w:rsidR="00426703" w:rsidRPr="00456B08" w:rsidRDefault="00426703" w:rsidP="003E417F">
            <w:pPr>
              <w:spacing w:line="276" w:lineRule="auto"/>
              <w:rPr>
                <w:rFonts w:ascii="Arial" w:hAnsi="Arial" w:cs="Arial"/>
                <w:color w:val="11306E"/>
                <w:sz w:val="24"/>
                <w:szCs w:val="24"/>
              </w:rPr>
            </w:pPr>
            <w:r w:rsidRPr="00456B08">
              <w:rPr>
                <w:rFonts w:ascii="Arial" w:hAnsi="Arial" w:cs="Arial"/>
                <w:color w:val="11306E"/>
                <w:sz w:val="24"/>
                <w:szCs w:val="24"/>
              </w:rPr>
              <w:t>Projekt przyczynia się do osiągnięcia celów Strategii Unii Europejskiej dla Regionu Morza Bałtyckiego</w:t>
            </w:r>
            <w:r w:rsidR="00AF7B84" w:rsidRPr="00456B08">
              <w:rPr>
                <w:rFonts w:ascii="Arial" w:hAnsi="Arial" w:cs="Arial"/>
                <w:color w:val="11306E"/>
                <w:sz w:val="24"/>
                <w:szCs w:val="24"/>
              </w:rPr>
              <w:t xml:space="preserve"> </w:t>
            </w:r>
            <w:r w:rsidR="000E4428" w:rsidRPr="00456B08">
              <w:rPr>
                <w:rFonts w:ascii="Arial" w:hAnsi="Arial" w:cs="Arial"/>
                <w:color w:val="11306E"/>
                <w:sz w:val="24"/>
                <w:szCs w:val="24"/>
              </w:rPr>
              <w:t>lub do realizacji co najmniej jednego działania określonego w Planie Działania stanowiącym załącznik do SUE RMB.</w:t>
            </w:r>
            <w:r w:rsidR="00303417" w:rsidRPr="00456B08">
              <w:rPr>
                <w:rFonts w:ascii="Arial" w:hAnsi="Arial" w:cs="Arial"/>
                <w:color w:val="11306E"/>
                <w:sz w:val="24"/>
                <w:szCs w:val="24"/>
              </w:rPr>
              <w:t xml:space="preserve"> Zaznacz właściwą odpowiedź:</w:t>
            </w:r>
          </w:p>
          <w:p w14:paraId="1F9186D9" w14:textId="77777777" w:rsidR="00426703" w:rsidRPr="00456B08" w:rsidRDefault="00426703" w:rsidP="003E417F">
            <w:pPr>
              <w:spacing w:after="0"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TAK</w:t>
            </w:r>
          </w:p>
          <w:p w14:paraId="2CEF00D5" w14:textId="77777777" w:rsidR="00426703" w:rsidRPr="00456B08" w:rsidRDefault="00426703" w:rsidP="003E417F">
            <w:pPr>
              <w:spacing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w:t>
            </w:r>
          </w:p>
        </w:tc>
      </w:tr>
      <w:tr w:rsidR="00426703" w:rsidRPr="00AF7B84" w14:paraId="71695AEB" w14:textId="77777777" w:rsidTr="00467846">
        <w:tc>
          <w:tcPr>
            <w:tcW w:w="9540" w:type="dxa"/>
            <w:gridSpan w:val="2"/>
            <w:shd w:val="clear" w:color="auto" w:fill="auto"/>
          </w:tcPr>
          <w:p w14:paraId="5ABF2132" w14:textId="77777777" w:rsidR="00581D7B" w:rsidRPr="00456B08" w:rsidRDefault="00426703" w:rsidP="003E417F">
            <w:pPr>
              <w:spacing w:line="276" w:lineRule="auto"/>
              <w:rPr>
                <w:rFonts w:ascii="Arial" w:hAnsi="Arial" w:cs="Arial"/>
                <w:color w:val="11306E"/>
                <w:sz w:val="24"/>
                <w:szCs w:val="24"/>
              </w:rPr>
            </w:pPr>
            <w:r w:rsidRPr="00456B08">
              <w:rPr>
                <w:rFonts w:ascii="Arial" w:hAnsi="Arial" w:cs="Arial"/>
                <w:color w:val="11306E"/>
                <w:sz w:val="24"/>
                <w:szCs w:val="24"/>
              </w:rPr>
              <w:lastRenderedPageBreak/>
              <w:t>Jeżeli zaznaczyłeś TAK</w:t>
            </w:r>
            <w:r w:rsidR="00A110D8" w:rsidRPr="00456B08">
              <w:rPr>
                <w:rFonts w:ascii="Arial" w:hAnsi="Arial" w:cs="Arial"/>
                <w:color w:val="11306E"/>
                <w:sz w:val="24"/>
                <w:szCs w:val="24"/>
              </w:rPr>
              <w:t>,</w:t>
            </w:r>
            <w:r w:rsidRPr="00456B08">
              <w:rPr>
                <w:rFonts w:ascii="Arial" w:hAnsi="Arial" w:cs="Arial"/>
                <w:color w:val="11306E"/>
                <w:sz w:val="24"/>
                <w:szCs w:val="24"/>
              </w:rPr>
              <w:t xml:space="preserve"> opisz w jaki sposób projekt przyczynia się do osiągniecia celów SUE RMB</w:t>
            </w:r>
            <w:r w:rsidR="000E4428" w:rsidRPr="00456B08">
              <w:rPr>
                <w:rFonts w:ascii="Arial" w:hAnsi="Arial" w:cs="Arial"/>
                <w:color w:val="11306E"/>
                <w:sz w:val="24"/>
                <w:szCs w:val="24"/>
              </w:rPr>
              <w:t xml:space="preserve"> lub do realizacji co najmniej jednego działania określonego w Planie Działania stanowiącym załącznik do SUE RMB.</w:t>
            </w:r>
          </w:p>
        </w:tc>
      </w:tr>
      <w:tr w:rsidR="00426703" w:rsidRPr="00AF7B84" w14:paraId="78074C95" w14:textId="77777777" w:rsidTr="00962414">
        <w:tc>
          <w:tcPr>
            <w:tcW w:w="2093" w:type="dxa"/>
            <w:shd w:val="clear" w:color="auto" w:fill="9CC2E5"/>
            <w:vAlign w:val="center"/>
          </w:tcPr>
          <w:p w14:paraId="71D1EED1" w14:textId="77777777" w:rsidR="00426703" w:rsidRPr="00AF7B84" w:rsidRDefault="00715529" w:rsidP="003E417F">
            <w:pPr>
              <w:spacing w:after="0" w:line="276" w:lineRule="auto"/>
              <w:jc w:val="left"/>
              <w:rPr>
                <w:rFonts w:ascii="Arial" w:hAnsi="Arial" w:cs="Arial"/>
                <w:b/>
                <w:sz w:val="24"/>
                <w:szCs w:val="24"/>
              </w:rPr>
            </w:pPr>
            <w:r w:rsidRPr="00AF7B84">
              <w:rPr>
                <w:rFonts w:ascii="Arial" w:hAnsi="Arial" w:cs="Arial"/>
                <w:b/>
                <w:sz w:val="24"/>
                <w:szCs w:val="24"/>
              </w:rPr>
              <w:t>5.</w:t>
            </w:r>
            <w:r w:rsidR="009D3B41" w:rsidRPr="00AF7B84">
              <w:rPr>
                <w:rFonts w:ascii="Arial" w:hAnsi="Arial" w:cs="Arial"/>
                <w:b/>
                <w:sz w:val="24"/>
                <w:szCs w:val="24"/>
              </w:rPr>
              <w:t xml:space="preserve"> </w:t>
            </w:r>
            <w:r w:rsidR="00426703" w:rsidRPr="00AF7B84">
              <w:rPr>
                <w:rFonts w:ascii="Arial" w:hAnsi="Arial" w:cs="Arial"/>
                <w:b/>
                <w:sz w:val="24"/>
                <w:szCs w:val="24"/>
              </w:rPr>
              <w:t>KRYTERIUM:</w:t>
            </w:r>
          </w:p>
        </w:tc>
        <w:tc>
          <w:tcPr>
            <w:tcW w:w="7447" w:type="dxa"/>
            <w:shd w:val="clear" w:color="auto" w:fill="9CC2E5"/>
            <w:vAlign w:val="center"/>
          </w:tcPr>
          <w:p w14:paraId="1DC3B519" w14:textId="77777777" w:rsidR="00426703" w:rsidRPr="00AF7B84" w:rsidRDefault="00426703" w:rsidP="003E417F">
            <w:pPr>
              <w:spacing w:after="0" w:line="276" w:lineRule="auto"/>
              <w:jc w:val="left"/>
              <w:rPr>
                <w:rFonts w:ascii="Arial" w:hAnsi="Arial" w:cs="Arial"/>
                <w:sz w:val="24"/>
                <w:szCs w:val="24"/>
              </w:rPr>
            </w:pPr>
            <w:r w:rsidRPr="00AF7B84">
              <w:rPr>
                <w:rFonts w:ascii="Arial" w:hAnsi="Arial" w:cs="Arial"/>
                <w:sz w:val="24"/>
                <w:szCs w:val="24"/>
              </w:rPr>
              <w:t>Efektywność energetyczna</w:t>
            </w:r>
          </w:p>
        </w:tc>
      </w:tr>
      <w:tr w:rsidR="00426703" w:rsidRPr="00AF7B84" w14:paraId="4B2CECB0" w14:textId="77777777" w:rsidTr="00C05C08">
        <w:tc>
          <w:tcPr>
            <w:tcW w:w="9540" w:type="dxa"/>
            <w:gridSpan w:val="2"/>
            <w:tcBorders>
              <w:bottom w:val="single" w:sz="4" w:space="0" w:color="auto"/>
            </w:tcBorders>
            <w:shd w:val="clear" w:color="auto" w:fill="auto"/>
          </w:tcPr>
          <w:p w14:paraId="4B11DB6D" w14:textId="77777777" w:rsidR="00426703" w:rsidRPr="00456B08" w:rsidRDefault="00426703" w:rsidP="003E417F">
            <w:pPr>
              <w:spacing w:line="276" w:lineRule="auto"/>
              <w:rPr>
                <w:rFonts w:ascii="Arial" w:hAnsi="Arial" w:cs="Arial"/>
                <w:color w:val="11306E"/>
                <w:sz w:val="24"/>
                <w:szCs w:val="24"/>
              </w:rPr>
            </w:pPr>
            <w:r w:rsidRPr="00456B08">
              <w:rPr>
                <w:rFonts w:ascii="Arial" w:hAnsi="Arial" w:cs="Arial"/>
                <w:color w:val="11306E"/>
                <w:sz w:val="24"/>
                <w:szCs w:val="24"/>
              </w:rPr>
              <w:t>Projekt spełnia warunek efektywności energetycznej</w:t>
            </w:r>
            <w:r w:rsidR="000F7521" w:rsidRPr="00456B08">
              <w:rPr>
                <w:rFonts w:ascii="Arial" w:hAnsi="Arial" w:cs="Arial"/>
                <w:color w:val="11306E"/>
                <w:sz w:val="24"/>
                <w:szCs w:val="24"/>
              </w:rPr>
              <w:t xml:space="preserve"> - jego celem </w:t>
            </w:r>
            <w:r w:rsidRPr="00456B08">
              <w:rPr>
                <w:rFonts w:ascii="Arial" w:hAnsi="Arial" w:cs="Arial"/>
                <w:color w:val="11306E"/>
                <w:sz w:val="24"/>
                <w:szCs w:val="24"/>
              </w:rPr>
              <w:t>jest zapewnienie zerowego zużycia energii netto w całym zbudowanym systemie odprowadzania ścieków lub doprowadzenie do zmniejszenia średniego zużycia energii o co najmniej 10 %.</w:t>
            </w:r>
            <w:r w:rsidR="00303417" w:rsidRPr="00456B08">
              <w:rPr>
                <w:rFonts w:ascii="Arial" w:hAnsi="Arial" w:cs="Arial"/>
                <w:color w:val="11306E"/>
                <w:sz w:val="24"/>
                <w:szCs w:val="24"/>
              </w:rPr>
              <w:t xml:space="preserve"> Zaznacz właściwą odpowiedź:</w:t>
            </w:r>
          </w:p>
          <w:p w14:paraId="071BC2A3" w14:textId="77777777" w:rsidR="00426703" w:rsidRPr="00456B08" w:rsidRDefault="00426703" w:rsidP="003E417F">
            <w:pPr>
              <w:spacing w:after="0"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TAK</w:t>
            </w:r>
          </w:p>
          <w:p w14:paraId="4F06991E" w14:textId="77777777" w:rsidR="00426703" w:rsidRPr="00456B08" w:rsidRDefault="00426703" w:rsidP="003E417F">
            <w:pPr>
              <w:spacing w:line="276" w:lineRule="auto"/>
              <w:rPr>
                <w:rFonts w:ascii="Arial" w:hAnsi="Arial" w:cs="Arial"/>
                <w:color w:val="11306E"/>
                <w:sz w:val="24"/>
                <w:szCs w:val="24"/>
              </w:rPr>
            </w:pPr>
            <w:r w:rsidRPr="00456B08">
              <w:rPr>
                <w:rFonts w:ascii="Segoe UI Symbol" w:hAnsi="Segoe UI Symbol" w:cs="Segoe UI Symbol"/>
                <w:color w:val="11306E"/>
                <w:sz w:val="24"/>
                <w:szCs w:val="24"/>
              </w:rPr>
              <w:t>☐</w:t>
            </w:r>
            <w:r w:rsidRPr="00456B08">
              <w:rPr>
                <w:rFonts w:ascii="Arial" w:hAnsi="Arial" w:cs="Arial"/>
                <w:color w:val="11306E"/>
                <w:sz w:val="24"/>
                <w:szCs w:val="24"/>
              </w:rPr>
              <w:t xml:space="preserve"> NIE</w:t>
            </w:r>
          </w:p>
        </w:tc>
      </w:tr>
      <w:tr w:rsidR="00426703" w:rsidRPr="00AF7B84" w14:paraId="10C8F4CD" w14:textId="77777777" w:rsidTr="00C05C08">
        <w:tc>
          <w:tcPr>
            <w:tcW w:w="9540" w:type="dxa"/>
            <w:gridSpan w:val="2"/>
            <w:tcBorders>
              <w:bottom w:val="single" w:sz="4" w:space="0" w:color="auto"/>
            </w:tcBorders>
            <w:shd w:val="clear" w:color="auto" w:fill="auto"/>
          </w:tcPr>
          <w:p w14:paraId="1580FF25" w14:textId="77777777" w:rsidR="00426703" w:rsidRPr="00456B08" w:rsidRDefault="00426703" w:rsidP="003E417F">
            <w:pPr>
              <w:spacing w:line="276" w:lineRule="auto"/>
              <w:rPr>
                <w:rFonts w:ascii="Arial" w:hAnsi="Arial" w:cs="Arial"/>
                <w:color w:val="11306E"/>
                <w:sz w:val="24"/>
                <w:szCs w:val="24"/>
              </w:rPr>
            </w:pPr>
            <w:r w:rsidRPr="00456B08">
              <w:rPr>
                <w:rFonts w:ascii="Arial" w:hAnsi="Arial" w:cs="Arial"/>
                <w:color w:val="11306E"/>
                <w:sz w:val="24"/>
                <w:szCs w:val="24"/>
              </w:rPr>
              <w:t>Jeżeli zaznaczyłeś TAK</w:t>
            </w:r>
            <w:r w:rsidR="00A110D8" w:rsidRPr="00456B08">
              <w:rPr>
                <w:rFonts w:ascii="Arial" w:hAnsi="Arial" w:cs="Arial"/>
                <w:color w:val="11306E"/>
                <w:sz w:val="24"/>
                <w:szCs w:val="24"/>
              </w:rPr>
              <w:t>,</w:t>
            </w:r>
            <w:r w:rsidRPr="00456B08">
              <w:rPr>
                <w:rFonts w:ascii="Arial" w:hAnsi="Arial" w:cs="Arial"/>
                <w:color w:val="11306E"/>
                <w:sz w:val="24"/>
                <w:szCs w:val="24"/>
              </w:rPr>
              <w:t xml:space="preserve"> załącz audyt energetyczny, który potwierdzi, że realizacja projektu </w:t>
            </w:r>
            <w:r w:rsidR="00C34777" w:rsidRPr="00456B08">
              <w:rPr>
                <w:rFonts w:ascii="Arial" w:hAnsi="Arial" w:cs="Arial"/>
                <w:color w:val="11306E"/>
                <w:sz w:val="24"/>
                <w:szCs w:val="24"/>
              </w:rPr>
              <w:t xml:space="preserve">zapewnieni zerowe zużycie energii netto lub </w:t>
            </w:r>
            <w:r w:rsidRPr="00456B08">
              <w:rPr>
                <w:rFonts w:ascii="Arial" w:hAnsi="Arial" w:cs="Arial"/>
                <w:color w:val="11306E"/>
                <w:sz w:val="24"/>
                <w:szCs w:val="24"/>
              </w:rPr>
              <w:t>przyczyni się do zmniejszenia średniego zużycia energii o co najmniej 10%.</w:t>
            </w:r>
          </w:p>
        </w:tc>
      </w:tr>
    </w:tbl>
    <w:p w14:paraId="08642575" w14:textId="77777777" w:rsidR="00426703" w:rsidRPr="007B0EAA" w:rsidRDefault="00426703" w:rsidP="003E417F">
      <w:pPr>
        <w:spacing w:line="276" w:lineRule="auto"/>
      </w:pPr>
    </w:p>
    <w:sectPr w:rsidR="00426703" w:rsidRPr="007B0EAA" w:rsidSect="00745EFE">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582A9D" w14:textId="77777777" w:rsidR="00D65362" w:rsidRDefault="00D65362" w:rsidP="00E4298B">
      <w:pPr>
        <w:spacing w:after="0" w:line="240" w:lineRule="auto"/>
      </w:pPr>
      <w:r>
        <w:separator/>
      </w:r>
    </w:p>
  </w:endnote>
  <w:endnote w:type="continuationSeparator" w:id="0">
    <w:p w14:paraId="749EA28C" w14:textId="77777777" w:rsidR="00D65362" w:rsidRDefault="00D65362"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Open sans">
    <w:altName w:val="Segoe UI"/>
    <w:charset w:val="EE"/>
    <w:family w:val="auto"/>
    <w:pitch w:val="variable"/>
    <w:sig w:usb0="E00002FF" w:usb1="4000201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0F050E" w14:textId="77777777" w:rsidR="00D65362" w:rsidRDefault="00D65362" w:rsidP="00E4298B">
      <w:pPr>
        <w:spacing w:after="0" w:line="240" w:lineRule="auto"/>
      </w:pPr>
      <w:r>
        <w:separator/>
      </w:r>
    </w:p>
  </w:footnote>
  <w:footnote w:type="continuationSeparator" w:id="0">
    <w:p w14:paraId="695230FA" w14:textId="77777777" w:rsidR="00D65362" w:rsidRDefault="00D65362"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717EF9"/>
    <w:multiLevelType w:val="hybridMultilevel"/>
    <w:tmpl w:val="BF68A932"/>
    <w:lvl w:ilvl="0" w:tplc="E9586BCA">
      <w:start w:val="1"/>
      <w:numFmt w:val="bullet"/>
      <w:lvlText w:val=""/>
      <w:lvlJc w:val="left"/>
      <w:pPr>
        <w:ind w:left="151" w:hanging="360"/>
      </w:pPr>
      <w:rPr>
        <w:rFonts w:ascii="Symbol" w:hAnsi="Symbol" w:hint="default"/>
      </w:rPr>
    </w:lvl>
    <w:lvl w:ilvl="1" w:tplc="04150003" w:tentative="1">
      <w:start w:val="1"/>
      <w:numFmt w:val="bullet"/>
      <w:lvlText w:val="o"/>
      <w:lvlJc w:val="left"/>
      <w:pPr>
        <w:ind w:left="871" w:hanging="360"/>
      </w:pPr>
      <w:rPr>
        <w:rFonts w:ascii="Courier New" w:hAnsi="Courier New" w:cs="Courier New" w:hint="default"/>
      </w:rPr>
    </w:lvl>
    <w:lvl w:ilvl="2" w:tplc="04150005" w:tentative="1">
      <w:start w:val="1"/>
      <w:numFmt w:val="bullet"/>
      <w:lvlText w:val=""/>
      <w:lvlJc w:val="left"/>
      <w:pPr>
        <w:ind w:left="1591" w:hanging="360"/>
      </w:pPr>
      <w:rPr>
        <w:rFonts w:ascii="Wingdings" w:hAnsi="Wingdings" w:hint="default"/>
      </w:rPr>
    </w:lvl>
    <w:lvl w:ilvl="3" w:tplc="04150001" w:tentative="1">
      <w:start w:val="1"/>
      <w:numFmt w:val="bullet"/>
      <w:lvlText w:val=""/>
      <w:lvlJc w:val="left"/>
      <w:pPr>
        <w:ind w:left="2311" w:hanging="360"/>
      </w:pPr>
      <w:rPr>
        <w:rFonts w:ascii="Symbol" w:hAnsi="Symbol" w:hint="default"/>
      </w:rPr>
    </w:lvl>
    <w:lvl w:ilvl="4" w:tplc="04150003" w:tentative="1">
      <w:start w:val="1"/>
      <w:numFmt w:val="bullet"/>
      <w:lvlText w:val="o"/>
      <w:lvlJc w:val="left"/>
      <w:pPr>
        <w:ind w:left="3031" w:hanging="360"/>
      </w:pPr>
      <w:rPr>
        <w:rFonts w:ascii="Courier New" w:hAnsi="Courier New" w:cs="Courier New" w:hint="default"/>
      </w:rPr>
    </w:lvl>
    <w:lvl w:ilvl="5" w:tplc="04150005" w:tentative="1">
      <w:start w:val="1"/>
      <w:numFmt w:val="bullet"/>
      <w:lvlText w:val=""/>
      <w:lvlJc w:val="left"/>
      <w:pPr>
        <w:ind w:left="3751" w:hanging="360"/>
      </w:pPr>
      <w:rPr>
        <w:rFonts w:ascii="Wingdings" w:hAnsi="Wingdings" w:hint="default"/>
      </w:rPr>
    </w:lvl>
    <w:lvl w:ilvl="6" w:tplc="04150001" w:tentative="1">
      <w:start w:val="1"/>
      <w:numFmt w:val="bullet"/>
      <w:lvlText w:val=""/>
      <w:lvlJc w:val="left"/>
      <w:pPr>
        <w:ind w:left="4471" w:hanging="360"/>
      </w:pPr>
      <w:rPr>
        <w:rFonts w:ascii="Symbol" w:hAnsi="Symbol" w:hint="default"/>
      </w:rPr>
    </w:lvl>
    <w:lvl w:ilvl="7" w:tplc="04150003" w:tentative="1">
      <w:start w:val="1"/>
      <w:numFmt w:val="bullet"/>
      <w:lvlText w:val="o"/>
      <w:lvlJc w:val="left"/>
      <w:pPr>
        <w:ind w:left="5191" w:hanging="360"/>
      </w:pPr>
      <w:rPr>
        <w:rFonts w:ascii="Courier New" w:hAnsi="Courier New" w:cs="Courier New" w:hint="default"/>
      </w:rPr>
    </w:lvl>
    <w:lvl w:ilvl="8" w:tplc="04150005" w:tentative="1">
      <w:start w:val="1"/>
      <w:numFmt w:val="bullet"/>
      <w:lvlText w:val=""/>
      <w:lvlJc w:val="left"/>
      <w:pPr>
        <w:ind w:left="5911" w:hanging="360"/>
      </w:pPr>
      <w:rPr>
        <w:rFonts w:ascii="Wingdings" w:hAnsi="Wingdings" w:hint="default"/>
      </w:rPr>
    </w:lvl>
  </w:abstractNum>
  <w:abstractNum w:abstractNumId="3"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48557FD"/>
    <w:multiLevelType w:val="hybridMultilevel"/>
    <w:tmpl w:val="26D8A932"/>
    <w:lvl w:ilvl="0" w:tplc="8C00749C">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8" w15:restartNumberingAfterBreak="0">
    <w:nsid w:val="25C936C2"/>
    <w:multiLevelType w:val="hybridMultilevel"/>
    <w:tmpl w:val="B92450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4"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2"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D0F313D"/>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0" w15:restartNumberingAfterBreak="0">
    <w:nsid w:val="75DF4D60"/>
    <w:multiLevelType w:val="hybridMultilevel"/>
    <w:tmpl w:val="49D623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3"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5"/>
  </w:num>
  <w:num w:numId="3">
    <w:abstractNumId w:val="28"/>
  </w:num>
  <w:num w:numId="4">
    <w:abstractNumId w:val="6"/>
  </w:num>
  <w:num w:numId="5">
    <w:abstractNumId w:val="14"/>
  </w:num>
  <w:num w:numId="6">
    <w:abstractNumId w:val="18"/>
  </w:num>
  <w:num w:numId="7">
    <w:abstractNumId w:val="25"/>
  </w:num>
  <w:num w:numId="8">
    <w:abstractNumId w:val="10"/>
  </w:num>
  <w:num w:numId="9">
    <w:abstractNumId w:val="19"/>
  </w:num>
  <w:num w:numId="10">
    <w:abstractNumId w:val="32"/>
  </w:num>
  <w:num w:numId="11">
    <w:abstractNumId w:val="13"/>
  </w:num>
  <w:num w:numId="12">
    <w:abstractNumId w:val="0"/>
  </w:num>
  <w:num w:numId="13">
    <w:abstractNumId w:val="31"/>
  </w:num>
  <w:num w:numId="14">
    <w:abstractNumId w:val="24"/>
  </w:num>
  <w:num w:numId="15">
    <w:abstractNumId w:val="29"/>
  </w:num>
  <w:num w:numId="16">
    <w:abstractNumId w:val="20"/>
  </w:num>
  <w:num w:numId="17">
    <w:abstractNumId w:val="17"/>
  </w:num>
  <w:num w:numId="18">
    <w:abstractNumId w:val="16"/>
  </w:num>
  <w:num w:numId="19">
    <w:abstractNumId w:val="23"/>
  </w:num>
  <w:num w:numId="20">
    <w:abstractNumId w:val="1"/>
  </w:num>
  <w:num w:numId="21">
    <w:abstractNumId w:val="33"/>
  </w:num>
  <w:num w:numId="22">
    <w:abstractNumId w:val="27"/>
  </w:num>
  <w:num w:numId="23">
    <w:abstractNumId w:val="22"/>
  </w:num>
  <w:num w:numId="24">
    <w:abstractNumId w:val="11"/>
  </w:num>
  <w:num w:numId="25">
    <w:abstractNumId w:val="9"/>
  </w:num>
  <w:num w:numId="26">
    <w:abstractNumId w:val="26"/>
  </w:num>
  <w:num w:numId="27">
    <w:abstractNumId w:val="21"/>
  </w:num>
  <w:num w:numId="28">
    <w:abstractNumId w:val="4"/>
  </w:num>
  <w:num w:numId="29">
    <w:abstractNumId w:val="3"/>
  </w:num>
  <w:num w:numId="30">
    <w:abstractNumId w:val="12"/>
  </w:num>
  <w:num w:numId="31">
    <w:abstractNumId w:val="8"/>
  </w:num>
  <w:num w:numId="32">
    <w:abstractNumId w:val="30"/>
  </w:num>
  <w:num w:numId="33">
    <w:abstractNumId w:val="5"/>
  </w:num>
  <w:num w:numId="3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tarzyna Romańska">
    <w15:presenceInfo w15:providerId="AD" w15:userId="S-1-5-21-3087080317-885096783-902502968-168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B2D"/>
    <w:rsid w:val="0004585D"/>
    <w:rsid w:val="00050BB8"/>
    <w:rsid w:val="00055163"/>
    <w:rsid w:val="00090AC6"/>
    <w:rsid w:val="0009160E"/>
    <w:rsid w:val="000A3C9C"/>
    <w:rsid w:val="000A6B5F"/>
    <w:rsid w:val="000D7753"/>
    <w:rsid w:val="000D7FE4"/>
    <w:rsid w:val="000E4428"/>
    <w:rsid w:val="000F4773"/>
    <w:rsid w:val="000F49C0"/>
    <w:rsid w:val="000F7521"/>
    <w:rsid w:val="001163D5"/>
    <w:rsid w:val="001205C7"/>
    <w:rsid w:val="001419F6"/>
    <w:rsid w:val="00143946"/>
    <w:rsid w:val="00154B0E"/>
    <w:rsid w:val="001827DF"/>
    <w:rsid w:val="001B7A6E"/>
    <w:rsid w:val="001C4E55"/>
    <w:rsid w:val="001C6A66"/>
    <w:rsid w:val="001C6F11"/>
    <w:rsid w:val="001C7035"/>
    <w:rsid w:val="001D03CA"/>
    <w:rsid w:val="001F62BA"/>
    <w:rsid w:val="00200ADA"/>
    <w:rsid w:val="00201C43"/>
    <w:rsid w:val="002023D6"/>
    <w:rsid w:val="00223353"/>
    <w:rsid w:val="00224259"/>
    <w:rsid w:val="00264040"/>
    <w:rsid w:val="002A1B2D"/>
    <w:rsid w:val="002A4593"/>
    <w:rsid w:val="002B0E15"/>
    <w:rsid w:val="002B381A"/>
    <w:rsid w:val="002F528E"/>
    <w:rsid w:val="00303417"/>
    <w:rsid w:val="00304963"/>
    <w:rsid w:val="003229CE"/>
    <w:rsid w:val="00343B5E"/>
    <w:rsid w:val="003603C5"/>
    <w:rsid w:val="00362A9E"/>
    <w:rsid w:val="003817C1"/>
    <w:rsid w:val="00387EFC"/>
    <w:rsid w:val="003E2A42"/>
    <w:rsid w:val="003E417F"/>
    <w:rsid w:val="00423BEA"/>
    <w:rsid w:val="00424263"/>
    <w:rsid w:val="00426703"/>
    <w:rsid w:val="00430C0D"/>
    <w:rsid w:val="004459D4"/>
    <w:rsid w:val="00452FE5"/>
    <w:rsid w:val="00456B08"/>
    <w:rsid w:val="00467846"/>
    <w:rsid w:val="004908B0"/>
    <w:rsid w:val="004A2AC8"/>
    <w:rsid w:val="004D6364"/>
    <w:rsid w:val="004E2A85"/>
    <w:rsid w:val="004E55BD"/>
    <w:rsid w:val="004F7EE5"/>
    <w:rsid w:val="00501CD6"/>
    <w:rsid w:val="00506A90"/>
    <w:rsid w:val="00522750"/>
    <w:rsid w:val="005349FA"/>
    <w:rsid w:val="00581D7B"/>
    <w:rsid w:val="005978BB"/>
    <w:rsid w:val="005E766A"/>
    <w:rsid w:val="00627233"/>
    <w:rsid w:val="00684C72"/>
    <w:rsid w:val="006927CE"/>
    <w:rsid w:val="00696592"/>
    <w:rsid w:val="006A51DC"/>
    <w:rsid w:val="006B0F67"/>
    <w:rsid w:val="006B6BB5"/>
    <w:rsid w:val="006C6B0B"/>
    <w:rsid w:val="006F0C4B"/>
    <w:rsid w:val="007002F1"/>
    <w:rsid w:val="00703250"/>
    <w:rsid w:val="00715529"/>
    <w:rsid w:val="00730F0C"/>
    <w:rsid w:val="00733D9B"/>
    <w:rsid w:val="00745EFE"/>
    <w:rsid w:val="0074745D"/>
    <w:rsid w:val="00757D55"/>
    <w:rsid w:val="00765FEC"/>
    <w:rsid w:val="00767084"/>
    <w:rsid w:val="007824C9"/>
    <w:rsid w:val="007B0EAA"/>
    <w:rsid w:val="007E4597"/>
    <w:rsid w:val="007E7449"/>
    <w:rsid w:val="008030BD"/>
    <w:rsid w:val="00814E98"/>
    <w:rsid w:val="0081507D"/>
    <w:rsid w:val="00821C9E"/>
    <w:rsid w:val="008230E6"/>
    <w:rsid w:val="008301A1"/>
    <w:rsid w:val="00832749"/>
    <w:rsid w:val="0087191D"/>
    <w:rsid w:val="00897D30"/>
    <w:rsid w:val="008D6F51"/>
    <w:rsid w:val="008E6874"/>
    <w:rsid w:val="008E6C78"/>
    <w:rsid w:val="008F1DB6"/>
    <w:rsid w:val="00935BC0"/>
    <w:rsid w:val="00944EF4"/>
    <w:rsid w:val="0095064B"/>
    <w:rsid w:val="0096060E"/>
    <w:rsid w:val="00962414"/>
    <w:rsid w:val="009659C9"/>
    <w:rsid w:val="00973524"/>
    <w:rsid w:val="00992DF0"/>
    <w:rsid w:val="009B3CD2"/>
    <w:rsid w:val="009D3B41"/>
    <w:rsid w:val="009F639A"/>
    <w:rsid w:val="00A110D8"/>
    <w:rsid w:val="00A15EDD"/>
    <w:rsid w:val="00A21D14"/>
    <w:rsid w:val="00A32447"/>
    <w:rsid w:val="00A41CA9"/>
    <w:rsid w:val="00A74450"/>
    <w:rsid w:val="00A80006"/>
    <w:rsid w:val="00A81410"/>
    <w:rsid w:val="00A932B2"/>
    <w:rsid w:val="00AC7079"/>
    <w:rsid w:val="00AD2ABB"/>
    <w:rsid w:val="00AD69AE"/>
    <w:rsid w:val="00AD7FB3"/>
    <w:rsid w:val="00AE4A9E"/>
    <w:rsid w:val="00AE52E7"/>
    <w:rsid w:val="00AE604B"/>
    <w:rsid w:val="00AF0A5B"/>
    <w:rsid w:val="00AF7B84"/>
    <w:rsid w:val="00B265FB"/>
    <w:rsid w:val="00B3592F"/>
    <w:rsid w:val="00B64FC1"/>
    <w:rsid w:val="00B723B4"/>
    <w:rsid w:val="00B834EB"/>
    <w:rsid w:val="00B879E6"/>
    <w:rsid w:val="00B936F9"/>
    <w:rsid w:val="00BB7636"/>
    <w:rsid w:val="00BD5E4A"/>
    <w:rsid w:val="00BD7442"/>
    <w:rsid w:val="00BF3399"/>
    <w:rsid w:val="00BF682B"/>
    <w:rsid w:val="00C02392"/>
    <w:rsid w:val="00C05C08"/>
    <w:rsid w:val="00C34777"/>
    <w:rsid w:val="00C63B28"/>
    <w:rsid w:val="00C81B25"/>
    <w:rsid w:val="00C87A9E"/>
    <w:rsid w:val="00CC53E5"/>
    <w:rsid w:val="00CD0F62"/>
    <w:rsid w:val="00CD5A20"/>
    <w:rsid w:val="00D0074B"/>
    <w:rsid w:val="00D20842"/>
    <w:rsid w:val="00D3038D"/>
    <w:rsid w:val="00D3351D"/>
    <w:rsid w:val="00D34100"/>
    <w:rsid w:val="00D65362"/>
    <w:rsid w:val="00D77119"/>
    <w:rsid w:val="00D850A0"/>
    <w:rsid w:val="00DD4B75"/>
    <w:rsid w:val="00E10089"/>
    <w:rsid w:val="00E22069"/>
    <w:rsid w:val="00E2765C"/>
    <w:rsid w:val="00E3654F"/>
    <w:rsid w:val="00E4298B"/>
    <w:rsid w:val="00E4635B"/>
    <w:rsid w:val="00E51B94"/>
    <w:rsid w:val="00E5298A"/>
    <w:rsid w:val="00E769CA"/>
    <w:rsid w:val="00E840ED"/>
    <w:rsid w:val="00E93DE5"/>
    <w:rsid w:val="00E9762A"/>
    <w:rsid w:val="00EA1E50"/>
    <w:rsid w:val="00EB2467"/>
    <w:rsid w:val="00EC2949"/>
    <w:rsid w:val="00ED2CC2"/>
    <w:rsid w:val="00ED74D0"/>
    <w:rsid w:val="00EE2D3C"/>
    <w:rsid w:val="00F02FE5"/>
    <w:rsid w:val="00F07290"/>
    <w:rsid w:val="00F169BE"/>
    <w:rsid w:val="00F17ACE"/>
    <w:rsid w:val="00F676F4"/>
    <w:rsid w:val="00F82874"/>
    <w:rsid w:val="00F87EC8"/>
    <w:rsid w:val="00F90127"/>
    <w:rsid w:val="00F943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166A3850"/>
  <w15:chartTrackingRefBased/>
  <w15:docId w15:val="{85C21D60-0123-480E-857A-8F11FF4D1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298A"/>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lang w:val="x-none" w:eastAsia="x-none"/>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lang w:val="x-none" w:eastAsia="x-none"/>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lang w:val="x-none" w:eastAsia="x-none"/>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lang w:val="x-none" w:eastAsia="x-none"/>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lang w:val="x-none" w:eastAsia="x-none"/>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lang w:val="x-none" w:eastAsia="x-none"/>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lang w:val="x-none" w:eastAsia="x-none"/>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lang w:val="x-none" w:eastAsia="x-none"/>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lang w:val="x-none" w:eastAsia="x-none"/>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List Paragraph,Wykres,Akapit z listą1,EPL lista punktowana z wyrózneniem,A_wyliczenie,K-P_odwolanie,Akapit z listą5,maz_wyliczenie,opis dzialania,L"/>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lang w:val="x-none" w:eastAsia="x-none"/>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List Paragraph Znak,Wykres Znak,Akapit z listą1 Znak,EPL lista punktowana z wyrózneniem Znak,A_wyliczenie Znak,K-P_odwolanie Znak,Akapit z listą5 Znak"/>
    <w:link w:val="Akapitzlist"/>
    <w:uiPriority w:val="34"/>
    <w:qFormat/>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lang w:val="x-none" w:eastAsia="x-none"/>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styleId="Tabelasiatki1jasnaakcent4">
    <w:name w:val="Grid Table 1 Light Accent 4"/>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styleId="Tabelasiatki1jasnaakcent3">
    <w:name w:val="Grid Table 1 Light Accent 3"/>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styleId="Tabelasiatki1jasnaakcent2">
    <w:name w:val="Grid Table 1 Light Accent 2"/>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styleId="Tabelasiatki1jasnaakcent1">
    <w:name w:val="Grid Table 1 Light Accent 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lang w:val="x-none" w:eastAsia="x-none"/>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lang w:val="x-none" w:eastAsia="x-none"/>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lang w:val="x-none" w:eastAsia="x-none"/>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lang w:val="x-none" w:eastAsia="x-none"/>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character" w:styleId="Hipercze">
    <w:name w:val="Hyperlink"/>
    <w:uiPriority w:val="99"/>
    <w:unhideWhenUsed/>
    <w:rsid w:val="00B834EB"/>
    <w:rPr>
      <w:color w:val="0563C1"/>
      <w:u w:val="single"/>
    </w:rPr>
  </w:style>
  <w:style w:type="character" w:styleId="Nierozpoznanawzmianka">
    <w:name w:val="Unresolved Mention"/>
    <w:uiPriority w:val="99"/>
    <w:semiHidden/>
    <w:unhideWhenUsed/>
    <w:rsid w:val="00B834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pl/web/infrastruktura/przyjeto-program-inwestycyjny-w-zakresie-poprawy-jakosci-i-ograniczenia-strat-wody-przeznaczonej-do-spozycia-przez-ludz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5EF40A-7925-4DF0-86FB-C2F487340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14</Pages>
  <Words>3206</Words>
  <Characters>19239</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22401</CharactersWithSpaces>
  <SharedDoc>false</SharedDoc>
  <HLinks>
    <vt:vector size="6" baseType="variant">
      <vt:variant>
        <vt:i4>8060979</vt:i4>
      </vt:variant>
      <vt:variant>
        <vt:i4>0</vt:i4>
      </vt:variant>
      <vt:variant>
        <vt:i4>0</vt:i4>
      </vt:variant>
      <vt:variant>
        <vt:i4>5</vt:i4>
      </vt:variant>
      <vt:variant>
        <vt:lpwstr>https://www.gov.pl/web/infrastruktura/przyjeto-program-inwestycyjny-w-zakresie-poprawy-jakosci-i-ograniczenia-strat-wody-przeznaczonej-do-spozycia-przez-ludzi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Małgorzata Piwczyńska</cp:lastModifiedBy>
  <cp:revision>6</cp:revision>
  <dcterms:created xsi:type="dcterms:W3CDTF">2025-01-15T08:18:00Z</dcterms:created>
  <dcterms:modified xsi:type="dcterms:W3CDTF">2025-01-20T08:47:00Z</dcterms:modified>
</cp:coreProperties>
</file>